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EA3" w:rsidRDefault="00164EA3" w:rsidP="00770F06">
      <w:pPr>
        <w:rPr>
          <w:ins w:id="0" w:author="Deb Neher" w:date="2018-08-18T23:29:00Z"/>
          <w:rFonts w:ascii="Calibri" w:eastAsia="Times New Roman" w:hAnsi="Calibri"/>
          <w:b/>
          <w:bCs/>
          <w:sz w:val="22"/>
          <w:szCs w:val="22"/>
        </w:rPr>
      </w:pPr>
      <w:bookmarkStart w:id="1" w:name="_MailOriginal"/>
    </w:p>
    <w:p w:rsidR="00770F06" w:rsidRDefault="00770F06" w:rsidP="00770F06">
      <w:pPr>
        <w:rPr>
          <w:rFonts w:ascii="Calibri" w:eastAsia="Times New Roman" w:hAnsi="Calibri"/>
          <w:sz w:val="22"/>
          <w:szCs w:val="22"/>
        </w:rPr>
      </w:pPr>
      <w:r>
        <w:rPr>
          <w:rFonts w:ascii="Calibri" w:eastAsia="Times New Roman" w:hAnsi="Calibri"/>
          <w:b/>
          <w:bCs/>
          <w:sz w:val="22"/>
          <w:szCs w:val="22"/>
        </w:rPr>
        <w:t>From:</w:t>
      </w:r>
      <w:r>
        <w:rPr>
          <w:rFonts w:ascii="Calibri" w:eastAsia="Times New Roman" w:hAnsi="Calibri"/>
          <w:sz w:val="22"/>
          <w:szCs w:val="22"/>
        </w:rPr>
        <w:t xml:space="preserve"> em.jove.145d9.5d0ee5.a0fac39d@editorialmanager.com &lt;em.jove.145d9.5d0ee5.a0fac39d@editorialmanager.com&gt; </w:t>
      </w:r>
      <w:r>
        <w:rPr>
          <w:rFonts w:ascii="Calibri" w:eastAsia="Times New Roman" w:hAnsi="Calibri"/>
          <w:b/>
          <w:bCs/>
          <w:sz w:val="22"/>
          <w:szCs w:val="22"/>
        </w:rPr>
        <w:t xml:space="preserve">On Behalf </w:t>
      </w:r>
      <w:proofErr w:type="gramStart"/>
      <w:r>
        <w:rPr>
          <w:rFonts w:ascii="Calibri" w:eastAsia="Times New Roman" w:hAnsi="Calibri"/>
          <w:b/>
          <w:bCs/>
          <w:sz w:val="22"/>
          <w:szCs w:val="22"/>
        </w:rPr>
        <w:t>Of</w:t>
      </w:r>
      <w:proofErr w:type="gramEnd"/>
      <w:r>
        <w:rPr>
          <w:rFonts w:ascii="Calibri" w:eastAsia="Times New Roman" w:hAnsi="Calibri"/>
          <w:b/>
          <w:bCs/>
          <w:sz w:val="22"/>
          <w:szCs w:val="22"/>
        </w:rPr>
        <w:t xml:space="preserve"> </w:t>
      </w:r>
      <w:proofErr w:type="spellStart"/>
      <w:r>
        <w:rPr>
          <w:rFonts w:ascii="Calibri" w:eastAsia="Times New Roman" w:hAnsi="Calibri"/>
          <w:sz w:val="22"/>
          <w:szCs w:val="22"/>
        </w:rPr>
        <w:t>Vineeta</w:t>
      </w:r>
      <w:proofErr w:type="spellEnd"/>
      <w:r>
        <w:rPr>
          <w:rFonts w:ascii="Calibri" w:eastAsia="Times New Roman" w:hAnsi="Calibri"/>
          <w:sz w:val="22"/>
          <w:szCs w:val="22"/>
        </w:rPr>
        <w:t xml:space="preserve"> Bajaj</w:t>
      </w:r>
      <w:r>
        <w:rPr>
          <w:rFonts w:ascii="Calibri" w:eastAsia="Times New Roman" w:hAnsi="Calibri"/>
          <w:sz w:val="22"/>
          <w:szCs w:val="22"/>
        </w:rPr>
        <w:br/>
      </w:r>
      <w:r>
        <w:rPr>
          <w:rFonts w:ascii="Calibri" w:eastAsia="Times New Roman" w:hAnsi="Calibri"/>
          <w:b/>
          <w:bCs/>
          <w:sz w:val="22"/>
          <w:szCs w:val="22"/>
        </w:rPr>
        <w:t>Sent:</w:t>
      </w:r>
      <w:r>
        <w:rPr>
          <w:rFonts w:ascii="Calibri" w:eastAsia="Times New Roman" w:hAnsi="Calibri"/>
          <w:sz w:val="22"/>
          <w:szCs w:val="22"/>
        </w:rPr>
        <w:t xml:space="preserve"> Monday, August 06, 2018 1:51 PM</w:t>
      </w:r>
      <w:r>
        <w:rPr>
          <w:rFonts w:ascii="Calibri" w:eastAsia="Times New Roman" w:hAnsi="Calibri"/>
          <w:sz w:val="22"/>
          <w:szCs w:val="22"/>
        </w:rPr>
        <w:br/>
      </w:r>
      <w:r>
        <w:rPr>
          <w:rFonts w:ascii="Calibri" w:eastAsia="Times New Roman" w:hAnsi="Calibri"/>
          <w:b/>
          <w:bCs/>
          <w:sz w:val="22"/>
          <w:szCs w:val="22"/>
        </w:rPr>
        <w:t>To:</w:t>
      </w:r>
      <w:r>
        <w:rPr>
          <w:rFonts w:ascii="Calibri" w:eastAsia="Times New Roman" w:hAnsi="Calibri"/>
          <w:sz w:val="22"/>
          <w:szCs w:val="22"/>
        </w:rPr>
        <w:t xml:space="preserve"> Deborah Neher &lt;Deborah.Neher@uvm.edu&gt;</w:t>
      </w:r>
      <w:r>
        <w:rPr>
          <w:rFonts w:ascii="Calibri" w:eastAsia="Times New Roman" w:hAnsi="Calibri"/>
          <w:sz w:val="22"/>
          <w:szCs w:val="22"/>
        </w:rPr>
        <w:br/>
      </w:r>
      <w:r>
        <w:rPr>
          <w:rFonts w:ascii="Calibri" w:eastAsia="Times New Roman" w:hAnsi="Calibri"/>
          <w:b/>
          <w:bCs/>
          <w:sz w:val="22"/>
          <w:szCs w:val="22"/>
        </w:rPr>
        <w:t>Subject:</w:t>
      </w:r>
      <w:r>
        <w:rPr>
          <w:rFonts w:ascii="Calibri" w:eastAsia="Times New Roman" w:hAnsi="Calibri"/>
          <w:sz w:val="22"/>
          <w:szCs w:val="22"/>
        </w:rPr>
        <w:t xml:space="preserve"> Revisions required for your </w:t>
      </w:r>
      <w:proofErr w:type="spellStart"/>
      <w:r>
        <w:rPr>
          <w:rFonts w:ascii="Calibri" w:eastAsia="Times New Roman" w:hAnsi="Calibri"/>
          <w:sz w:val="22"/>
          <w:szCs w:val="22"/>
        </w:rPr>
        <w:t>JoVE</w:t>
      </w:r>
      <w:proofErr w:type="spellEnd"/>
      <w:r>
        <w:rPr>
          <w:rFonts w:ascii="Calibri" w:eastAsia="Times New Roman" w:hAnsi="Calibri"/>
          <w:sz w:val="22"/>
          <w:szCs w:val="22"/>
        </w:rPr>
        <w:t xml:space="preserve"> submission JoVE58767 - [EMID:9f2e9c61d2374625]</w:t>
      </w:r>
    </w:p>
    <w:p w:rsidR="00770F06" w:rsidRDefault="00770F06" w:rsidP="00770F06"/>
    <w:p w:rsidR="00164EA3" w:rsidRDefault="00770F06" w:rsidP="00770F06">
      <w:pPr>
        <w:rPr>
          <w:ins w:id="2" w:author="Deb Neher" w:date="2018-08-18T23:30:00Z"/>
          <w:rFonts w:eastAsia="Times New Roman"/>
        </w:rPr>
      </w:pPr>
      <w:r>
        <w:rPr>
          <w:rFonts w:eastAsia="Times New Roman"/>
        </w:rPr>
        <w:t xml:space="preserve">CC: </w:t>
      </w:r>
      <w:hyperlink r:id="rId4" w:history="1">
        <w:r>
          <w:rPr>
            <w:rStyle w:val="Hyperlink"/>
            <w:rFonts w:eastAsia="Times New Roman"/>
          </w:rPr>
          <w:t>tweicht@uvm.edu</w:t>
        </w:r>
      </w:hyperlink>
      <w:r>
        <w:rPr>
          <w:rFonts w:eastAsia="Times New Roman"/>
        </w:rPr>
        <w:br/>
      </w:r>
      <w:r>
        <w:rPr>
          <w:rFonts w:eastAsia="Times New Roman"/>
        </w:rPr>
        <w:br/>
        <w:t>Dear Dr. Neher,</w:t>
      </w:r>
      <w:r>
        <w:rPr>
          <w:rFonts w:eastAsia="Times New Roman"/>
        </w:rPr>
        <w:br/>
      </w:r>
      <w:r>
        <w:rPr>
          <w:rFonts w:eastAsia="Times New Roman"/>
        </w:rPr>
        <w:br/>
        <w:t>Your manuscript, JoVE58767 Plate competition assay as quick preliminary assessment of disease suppression,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Pr>
          <w:rFonts w:eastAsia="Times New Roman"/>
        </w:rPr>
        <w:br/>
      </w:r>
      <w:r>
        <w:rPr>
          <w:rFonts w:eastAsia="Times New Roman"/>
        </w:rP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rPr>
          <w:rFonts w:eastAsia="Times New Roman"/>
        </w:rPr>
        <w:t>svg</w:t>
      </w:r>
      <w:proofErr w:type="spellEnd"/>
      <w:r>
        <w:rPr>
          <w:rFonts w:eastAsia="Times New Roman"/>
        </w:rPr>
        <w:t>, .eps, .</w:t>
      </w:r>
      <w:proofErr w:type="spellStart"/>
      <w:r>
        <w:rPr>
          <w:rFonts w:eastAsia="Times New Roman"/>
        </w:rPr>
        <w:t>ai</w:t>
      </w:r>
      <w:proofErr w:type="spellEnd"/>
      <w:r>
        <w:rPr>
          <w:rFonts w:eastAsia="Times New Roman"/>
        </w:rPr>
        <w:t>). If submitting as a .</w:t>
      </w:r>
      <w:proofErr w:type="spellStart"/>
      <w:r>
        <w:rPr>
          <w:rFonts w:eastAsia="Times New Roman"/>
        </w:rPr>
        <w:t>tif</w:t>
      </w:r>
      <w:proofErr w:type="spellEnd"/>
      <w:r>
        <w:rPr>
          <w:rFonts w:eastAsia="Times New Roman"/>
        </w:rPr>
        <w:t xml:space="preserve"> or .</w:t>
      </w:r>
      <w:proofErr w:type="spellStart"/>
      <w:r>
        <w:rPr>
          <w:rFonts w:eastAsia="Times New Roman"/>
        </w:rPr>
        <w:t>psd</w:t>
      </w:r>
      <w:proofErr w:type="spellEnd"/>
      <w:r>
        <w:rPr>
          <w:rFonts w:eastAsia="Times New Roman"/>
        </w:rPr>
        <w:t>, please ensure that the image is 1920 pixels x 1080 pixels or 300 dpi.</w:t>
      </w:r>
      <w:r>
        <w:rPr>
          <w:rFonts w:eastAsia="Times New Roman"/>
        </w:rPr>
        <w:br/>
      </w:r>
      <w:r>
        <w:rPr>
          <w:rFonts w:eastAsia="Times New Roman"/>
        </w:rPr>
        <w:br/>
        <w:t>Your revision is due by </w:t>
      </w:r>
      <w:r>
        <w:rPr>
          <w:rStyle w:val="Strong"/>
          <w:rFonts w:eastAsia="Times New Roman"/>
        </w:rPr>
        <w:t>Aug 20, 2018</w:t>
      </w:r>
      <w:r>
        <w:rPr>
          <w:rFonts w:eastAsia="Times New Roman"/>
        </w:rPr>
        <w:t>.</w:t>
      </w:r>
      <w:r>
        <w:rPr>
          <w:rFonts w:eastAsia="Times New Roman"/>
        </w:rPr>
        <w:br/>
      </w:r>
      <w:r>
        <w:rPr>
          <w:rFonts w:eastAsia="Times New Roman"/>
        </w:rPr>
        <w:br/>
        <w:t xml:space="preserve">To submit a revision, go to the </w:t>
      </w:r>
      <w:hyperlink r:id="rId5" w:history="1">
        <w:proofErr w:type="spellStart"/>
        <w:r>
          <w:rPr>
            <w:rStyle w:val="Hyperlink"/>
            <w:rFonts w:eastAsia="Times New Roman"/>
          </w:rPr>
          <w:t>JoVE</w:t>
        </w:r>
        <w:proofErr w:type="spellEnd"/>
        <w:r>
          <w:rPr>
            <w:rStyle w:val="Hyperlink"/>
            <w:rFonts w:eastAsia="Times New Roman"/>
          </w:rPr>
          <w:t xml:space="preserve"> submission site</w:t>
        </w:r>
      </w:hyperlink>
      <w:r>
        <w:rPr>
          <w:rFonts w:eastAsia="Times New Roman"/>
        </w:rPr>
        <w:t xml:space="preserve"> and log in as an author. You will find your submission under the heading "Submission Needing Revision".</w:t>
      </w:r>
      <w:r>
        <w:rPr>
          <w:rFonts w:eastAsia="Times New Roman"/>
        </w:rPr>
        <w:br/>
      </w:r>
      <w:r>
        <w:rPr>
          <w:rFonts w:eastAsia="Times New Roman"/>
        </w:rPr>
        <w:br/>
        <w:t>Best,</w:t>
      </w:r>
      <w:r>
        <w:rPr>
          <w:rFonts w:eastAsia="Times New Roman"/>
        </w:rPr>
        <w:br/>
      </w:r>
      <w:r>
        <w:rPr>
          <w:rFonts w:eastAsia="Times New Roman"/>
        </w:rPr>
        <w:br/>
      </w:r>
      <w:proofErr w:type="spellStart"/>
      <w:r>
        <w:rPr>
          <w:rFonts w:eastAsia="Times New Roman"/>
        </w:rPr>
        <w:t>Vineeta</w:t>
      </w:r>
      <w:proofErr w:type="spellEnd"/>
      <w:r>
        <w:rPr>
          <w:rFonts w:eastAsia="Times New Roman"/>
        </w:rPr>
        <w:t xml:space="preserve"> Bajaj, Ph.D.</w:t>
      </w:r>
      <w:r>
        <w:rPr>
          <w:rFonts w:eastAsia="Times New Roman"/>
        </w:rPr>
        <w:br/>
        <w:t>Review Editor</w:t>
      </w:r>
      <w:r>
        <w:rPr>
          <w:rFonts w:eastAsia="Times New Roman"/>
        </w:rPr>
        <w:br/>
      </w:r>
      <w:hyperlink r:id="rId6" w:history="1">
        <w:proofErr w:type="spellStart"/>
        <w:r>
          <w:rPr>
            <w:rStyle w:val="Hyperlink"/>
            <w:rFonts w:eastAsia="Times New Roman"/>
          </w:rPr>
          <w:t>JoVE</w:t>
        </w:r>
        <w:proofErr w:type="spellEnd"/>
      </w:hyperlink>
      <w:r>
        <w:rPr>
          <w:rFonts w:eastAsia="Times New Roman"/>
        </w:rPr>
        <w:br/>
        <w:t>617.674.1888</w:t>
      </w:r>
      <w:r>
        <w:rPr>
          <w:rFonts w:eastAsia="Times New Roman"/>
        </w:rPr>
        <w:br/>
        <w:t xml:space="preserve">Follow us: </w:t>
      </w:r>
      <w:hyperlink r:id="rId7" w:history="1">
        <w:r>
          <w:rPr>
            <w:rStyle w:val="Hyperlink"/>
            <w:rFonts w:eastAsia="Times New Roman"/>
          </w:rPr>
          <w:t>Facebook</w:t>
        </w:r>
      </w:hyperlink>
      <w:r>
        <w:rPr>
          <w:rFonts w:eastAsia="Times New Roman"/>
        </w:rPr>
        <w:t xml:space="preserve"> | </w:t>
      </w:r>
      <w:hyperlink r:id="rId8" w:history="1">
        <w:r>
          <w:rPr>
            <w:rStyle w:val="Hyperlink"/>
            <w:rFonts w:eastAsia="Times New Roman"/>
          </w:rPr>
          <w:t>Twitter</w:t>
        </w:r>
      </w:hyperlink>
      <w:r>
        <w:rPr>
          <w:rFonts w:eastAsia="Times New Roman"/>
        </w:rPr>
        <w:t xml:space="preserve"> | </w:t>
      </w:r>
      <w:hyperlink r:id="rId9" w:history="1">
        <w:r>
          <w:rPr>
            <w:rStyle w:val="Hyperlink"/>
            <w:rFonts w:eastAsia="Times New Roman"/>
          </w:rPr>
          <w:t>LinkedIn</w:t>
        </w:r>
      </w:hyperlink>
      <w:r>
        <w:rPr>
          <w:rFonts w:eastAsia="Times New Roman"/>
        </w:rPr>
        <w:br/>
      </w:r>
      <w:hyperlink r:id="rId10" w:history="1">
        <w:r>
          <w:rPr>
            <w:rStyle w:val="Hyperlink"/>
            <w:rFonts w:eastAsia="Times New Roman"/>
          </w:rPr>
          <w:t xml:space="preserve">About </w:t>
        </w:r>
        <w:proofErr w:type="spellStart"/>
        <w:r>
          <w:rPr>
            <w:rStyle w:val="Hyperlink"/>
            <w:rFonts w:eastAsia="Times New Roman"/>
          </w:rPr>
          <w:t>JoVE</w:t>
        </w:r>
        <w:proofErr w:type="spellEnd"/>
      </w:hyperlink>
      <w:r>
        <w:rPr>
          <w:rFonts w:eastAsia="Times New Roman"/>
        </w:rPr>
        <w:br/>
        <w:t>____________________________________</w:t>
      </w:r>
      <w:r>
        <w:rPr>
          <w:rFonts w:eastAsia="Times New Roman"/>
        </w:rPr>
        <w:br/>
      </w:r>
      <w:r>
        <w:rPr>
          <w:rFonts w:eastAsia="Times New Roman"/>
        </w:rPr>
        <w:br/>
      </w:r>
      <w:r>
        <w:rPr>
          <w:rStyle w:val="Strong"/>
          <w:rFonts w:eastAsia="Times New Roman"/>
        </w:rPr>
        <w:t>Editorial comments:</w:t>
      </w:r>
      <w:r>
        <w:rPr>
          <w:rFonts w:eastAsia="Times New Roman"/>
        </w:rPr>
        <w:br/>
        <w:t>Changes to be made by the Author(s) regarding the written manuscript:</w:t>
      </w:r>
      <w:r>
        <w:rPr>
          <w:rFonts w:eastAsia="Times New Roman"/>
        </w:rPr>
        <w:br/>
        <w:t>1. Please take this opportunity to thoroughly proofread the manuscript to ensure that there are no spelling or grammar issues.</w:t>
      </w:r>
      <w:ins w:id="3" w:author="Deb Neher" w:date="2018-08-18T23:30:00Z">
        <w:r w:rsidR="00164EA3">
          <w:rPr>
            <w:rFonts w:eastAsia="Times New Roman"/>
          </w:rPr>
          <w:t xml:space="preserve"> </w:t>
        </w:r>
      </w:ins>
      <w:r>
        <w:rPr>
          <w:rFonts w:eastAsia="Times New Roman"/>
        </w:rPr>
        <w:br/>
      </w:r>
      <w:r w:rsidRPr="004F74F9">
        <w:rPr>
          <w:rFonts w:eastAsia="Times New Roman"/>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4F74F9">
        <w:rPr>
          <w:rFonts w:eastAsia="Times New Roman"/>
        </w:rPr>
        <w:t>docx</w:t>
      </w:r>
      <w:proofErr w:type="spellEnd"/>
      <w:r w:rsidRPr="004F74F9">
        <w:rPr>
          <w:rFonts w:eastAsia="Times New Roman"/>
        </w:rPr>
        <w:t xml:space="preserve"> file to your Editorial Manager account. The Figure must be cited appropriately in the Figure Legend, i.e. “This figure has been modified from [citation].”</w:t>
      </w:r>
      <w:bookmarkStart w:id="4" w:name="_GoBack"/>
    </w:p>
    <w:p w:rsidR="00164EA3" w:rsidRDefault="00164EA3" w:rsidP="00770F06">
      <w:pPr>
        <w:rPr>
          <w:ins w:id="5" w:author="Deb Neher" w:date="2018-08-18T23:30:00Z"/>
          <w:rFonts w:eastAsia="Times New Roman"/>
        </w:rPr>
      </w:pPr>
      <w:ins w:id="6" w:author="Deb Neher" w:date="2018-08-18T23:30:00Z">
        <w:r>
          <w:rPr>
            <w:rFonts w:eastAsia="Times New Roman"/>
          </w:rPr>
          <w:lastRenderedPageBreak/>
          <w:t>Requested on 18 August</w:t>
        </w:r>
      </w:ins>
      <w:ins w:id="7" w:author="Deb Neher" w:date="2018-08-20T12:33:00Z">
        <w:r w:rsidR="004F74F9">
          <w:rPr>
            <w:rFonts w:eastAsia="Times New Roman"/>
          </w:rPr>
          <w:t xml:space="preserve"> 2018.</w:t>
        </w:r>
      </w:ins>
      <w:bookmarkEnd w:id="4"/>
      <w:r w:rsidR="00770F06">
        <w:rPr>
          <w:rFonts w:eastAsia="Times New Roman"/>
        </w:rPr>
        <w:br/>
        <w:t>3. Keywords: Please provide at least 6 keywords or phrases.</w:t>
      </w:r>
    </w:p>
    <w:p w:rsidR="00D87685" w:rsidRPr="004F74F9" w:rsidRDefault="00164EA3" w:rsidP="00770F06">
      <w:pPr>
        <w:rPr>
          <w:ins w:id="8" w:author="Deborah Neher" w:date="2018-08-18T09:28:00Z"/>
          <w:rFonts w:asciiTheme="minorHAnsi" w:hAnsiTheme="minorHAnsi" w:cstheme="minorHAnsi"/>
          <w:color w:val="000000" w:themeColor="text1"/>
        </w:rPr>
      </w:pPr>
      <w:ins w:id="9" w:author="Deb Neher" w:date="2018-08-18T23:30:00Z">
        <w:r>
          <w:rPr>
            <w:rFonts w:eastAsia="Times New Roman"/>
          </w:rPr>
          <w:t xml:space="preserve">Added 3 words: </w:t>
        </w:r>
        <w:r>
          <w:rPr>
            <w:rFonts w:asciiTheme="minorHAnsi" w:hAnsiTheme="minorHAnsi" w:cstheme="minorHAnsi"/>
            <w:color w:val="000000" w:themeColor="text1"/>
          </w:rPr>
          <w:t xml:space="preserve">root diseases, </w:t>
        </w:r>
        <w:proofErr w:type="spellStart"/>
        <w:r>
          <w:rPr>
            <w:rFonts w:asciiTheme="minorHAnsi" w:hAnsiTheme="minorHAnsi" w:cstheme="minorHAnsi"/>
            <w:color w:val="000000" w:themeColor="text1"/>
          </w:rPr>
          <w:t>soilborne</w:t>
        </w:r>
        <w:proofErr w:type="spellEnd"/>
        <w:r>
          <w:rPr>
            <w:rFonts w:asciiTheme="minorHAnsi" w:hAnsiTheme="minorHAnsi" w:cstheme="minorHAnsi"/>
            <w:color w:val="000000" w:themeColor="text1"/>
          </w:rPr>
          <w:t xml:space="preserve"> fungal pathogens, bioassay </w:t>
        </w:r>
      </w:ins>
      <w:r w:rsidR="00770F06">
        <w:rPr>
          <w:rFonts w:eastAsia="Times New Roman"/>
        </w:rPr>
        <w:br/>
        <w:t>4. Please expand the Short Abstract to clearly describe the protocol and its applications in complete sentences between 10-50 words: “Here, we present a protocol to …”</w:t>
      </w:r>
    </w:p>
    <w:p w:rsidR="00D87685" w:rsidRDefault="00D87685" w:rsidP="00770F06">
      <w:pPr>
        <w:rPr>
          <w:ins w:id="10" w:author="Deborah Neher" w:date="2018-08-18T09:32:00Z"/>
          <w:rFonts w:eastAsia="Times New Roman"/>
        </w:rPr>
      </w:pPr>
      <w:ins w:id="11" w:author="Deborah Neher" w:date="2018-08-18T09:28:00Z">
        <w:r>
          <w:rPr>
            <w:rFonts w:eastAsia="Times New Roman"/>
          </w:rPr>
          <w:t>Done</w:t>
        </w:r>
      </w:ins>
      <w:r w:rsidR="00770F06">
        <w:rPr>
          <w:rFonts w:eastAsia="Times New Roman"/>
        </w:rPr>
        <w:br/>
        <w:t>5. Long Abstract: Please do not include references here.</w:t>
      </w:r>
      <w:ins w:id="12" w:author="Deborah Neher" w:date="2018-08-18T09:28:00Z">
        <w:r>
          <w:rPr>
            <w:rFonts w:eastAsia="Times New Roman"/>
          </w:rPr>
          <w:t xml:space="preserve"> Removed</w:t>
        </w:r>
      </w:ins>
      <w:ins w:id="13" w:author="Deb Neher" w:date="2018-08-18T23:30:00Z">
        <w:r w:rsidR="00164EA3">
          <w:rPr>
            <w:rFonts w:eastAsia="Times New Roman"/>
          </w:rPr>
          <w:t xml:space="preserve"> the reference</w:t>
        </w:r>
      </w:ins>
      <w:r w:rsidR="00770F06">
        <w:rPr>
          <w:rFonts w:eastAsia="Times New Roman"/>
        </w:rPr>
        <w:br/>
        <w:t>6. Please use SI abbreviations for all units: L, mL, µL, h, min, s, etc.</w:t>
      </w:r>
    </w:p>
    <w:p w:rsidR="00F072AA" w:rsidRDefault="00D87685" w:rsidP="00770F06">
      <w:pPr>
        <w:rPr>
          <w:ins w:id="14" w:author="Deborah Neher" w:date="2018-08-18T09:32:00Z"/>
          <w:rFonts w:eastAsia="Times New Roman"/>
        </w:rPr>
      </w:pPr>
      <w:ins w:id="15" w:author="Deborah Neher" w:date="2018-08-18T09:32:00Z">
        <w:r>
          <w:rPr>
            <w:rFonts w:eastAsia="Times New Roman"/>
          </w:rPr>
          <w:t>Updated; not sure if days is d, so left it as days</w:t>
        </w:r>
      </w:ins>
      <w:ins w:id="16" w:author="Deborah Neher" w:date="2018-08-18T09:33:00Z">
        <w:r w:rsidR="00F072AA">
          <w:rPr>
            <w:rFonts w:eastAsia="Times New Roman"/>
          </w:rPr>
          <w:t xml:space="preserve">  or weeks</w:t>
        </w:r>
      </w:ins>
      <w:r w:rsidR="00770F06">
        <w:rPr>
          <w:rFonts w:eastAsia="Times New Roman"/>
        </w:rPr>
        <w:br/>
        <w:t>7. Please include a space between all numbers and their corresponding units: 15 mL, 37 °C, 60 s; etc.</w:t>
      </w:r>
      <w:ins w:id="17" w:author="Deb Neher" w:date="2018-08-18T23:31:00Z">
        <w:r w:rsidR="00164EA3">
          <w:rPr>
            <w:rFonts w:eastAsia="Times New Roman"/>
          </w:rPr>
          <w:t xml:space="preserve"> </w:t>
        </w:r>
      </w:ins>
    </w:p>
    <w:p w:rsidR="004F74F9" w:rsidRDefault="00F072AA" w:rsidP="00770F06">
      <w:pPr>
        <w:rPr>
          <w:ins w:id="18" w:author="Deb Neher" w:date="2018-08-20T12:36:00Z"/>
          <w:rFonts w:eastAsia="Times New Roman"/>
        </w:rPr>
      </w:pPr>
      <w:ins w:id="19" w:author="Deborah Neher" w:date="2018-08-18T09:32:00Z">
        <w:r>
          <w:rPr>
            <w:rFonts w:eastAsia="Times New Roman"/>
          </w:rPr>
          <w:t>Updated</w:t>
        </w:r>
      </w:ins>
      <w:r w:rsidR="00770F06">
        <w:rPr>
          <w:rFonts w:eastAsia="Times New Roman"/>
        </w:rPr>
        <w:br/>
        <w:t xml:space="preserve">8. </w:t>
      </w:r>
      <w:proofErr w:type="spellStart"/>
      <w:r w:rsidR="00770F06">
        <w:rPr>
          <w:rFonts w:eastAsia="Times New Roman"/>
        </w:rPr>
        <w:t>JoVE</w:t>
      </w:r>
      <w:proofErr w:type="spellEnd"/>
      <w:r w:rsidR="00770F06">
        <w:rPr>
          <w:rFonts w:eastAsia="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w:t>
      </w:r>
      <w:r w:rsidR="00770F06" w:rsidRPr="004F74F9">
        <w:rPr>
          <w:rFonts w:eastAsia="Times New Roman"/>
        </w:rPr>
        <w:t>All commercial products should be sufficiently referenced in the Table of Materials and Reagents. For example: American Type Culture Collection, etc.</w:t>
      </w:r>
      <w:r w:rsidR="00EB0E40">
        <w:rPr>
          <w:rFonts w:eastAsia="Times New Roman"/>
        </w:rPr>
        <w:t xml:space="preserve">  </w:t>
      </w:r>
      <w:ins w:id="20" w:author="Deb Neher" w:date="2018-08-20T12:35:00Z">
        <w:r w:rsidR="004F74F9">
          <w:rPr>
            <w:rFonts w:eastAsia="Times New Roman"/>
          </w:rPr>
          <w:t>The only one that I noticed was Erlenmeyer which is now changed to conical flask</w:t>
        </w:r>
      </w:ins>
      <w:ins w:id="21" w:author="Deb Neher" w:date="2018-08-20T12:36:00Z">
        <w:r w:rsidR="004F74F9">
          <w:rPr>
            <w:rFonts w:eastAsia="Times New Roman"/>
          </w:rPr>
          <w:t>.</w:t>
        </w:r>
      </w:ins>
    </w:p>
    <w:p w:rsidR="00F072AA" w:rsidRDefault="00770F06" w:rsidP="00770F06">
      <w:pPr>
        <w:rPr>
          <w:ins w:id="22" w:author="Deborah Neher" w:date="2018-08-18T09:35:00Z"/>
          <w:rFonts w:eastAsia="Times New Roman"/>
        </w:rPr>
      </w:pPr>
      <w:r>
        <w:rPr>
          <w:rFonts w:eastAsia="Times New Roman"/>
        </w:rPr>
        <w:t>9. Please revise the protocol text to avoid the use of any personal pronouns (e.g., "we", "you", "our" etc.).</w:t>
      </w:r>
      <w:ins w:id="23" w:author="Deborah Neher" w:date="2018-08-18T09:37:00Z">
        <w:r w:rsidR="00F072AA">
          <w:rPr>
            <w:rFonts w:eastAsia="Times New Roman"/>
          </w:rPr>
          <w:t xml:space="preserve"> Done</w:t>
        </w:r>
      </w:ins>
    </w:p>
    <w:p w:rsidR="00481818" w:rsidRDefault="00770F06" w:rsidP="00770F06">
      <w:pPr>
        <w:rPr>
          <w:ins w:id="24" w:author="Deborah Neher" w:date="2018-08-18T09:46:00Z"/>
          <w:rFonts w:eastAsia="Times New Roman"/>
        </w:rPr>
      </w:pPr>
      <w:r>
        <w:rPr>
          <w:rFonts w:eastAsia="Times New Roman"/>
        </w:rPr>
        <w:br/>
        <w:t xml:space="preserve">10. Please revise the protocol to contain only action items that direct the reader to do something (e.g., “Do this,” “Ensure that,” etc.). The actions should be described in the imperative tense in complete sentences wherever possible. </w:t>
      </w:r>
      <w:r w:rsidRPr="004F74F9">
        <w:rPr>
          <w:rFonts w:eastAsia="Times New Roman"/>
        </w:rPr>
        <w:t>Avoid usage of phrases such as “could be,” “should be,” and “would be” throughout the Protocol. Any text that cannot be written in the imperative tense may be added as a “Note.”</w:t>
      </w:r>
      <w:r>
        <w:rPr>
          <w:rFonts w:eastAsia="Times New Roman"/>
        </w:rPr>
        <w:t xml:space="preserve"> Please include all safety procedures and use of hoods, etc. However, notes should be used sparingly and actions should be described in the imperative tense wherever possible.</w:t>
      </w:r>
      <w:ins w:id="25" w:author="Deborah Neher" w:date="2018-08-18T10:21:00Z">
        <w:r w:rsidR="00EB0E40">
          <w:rPr>
            <w:rFonts w:eastAsia="Times New Roman"/>
          </w:rPr>
          <w:t xml:space="preserve"> Removed ‘should be’ from 4.1.1</w:t>
        </w:r>
      </w:ins>
    </w:p>
    <w:p w:rsidR="00481818" w:rsidRDefault="00481818" w:rsidP="00770F06">
      <w:pPr>
        <w:rPr>
          <w:ins w:id="26" w:author="Deborah Neher" w:date="2018-08-18T09:46:00Z"/>
          <w:rFonts w:eastAsia="Times New Roman"/>
        </w:rPr>
      </w:pPr>
      <w:ins w:id="27" w:author="Deborah Neher" w:date="2018-08-18T09:46:00Z">
        <w:r>
          <w:rPr>
            <w:rFonts w:eastAsia="Times New Roman"/>
          </w:rPr>
          <w:t>Added laminar hood or bleached counter top</w:t>
        </w:r>
      </w:ins>
      <w:ins w:id="28" w:author="Deb Neher" w:date="2018-08-18T23:31:00Z">
        <w:r w:rsidR="00164EA3">
          <w:rPr>
            <w:rFonts w:eastAsia="Times New Roman"/>
          </w:rPr>
          <w:t xml:space="preserve"> to the Notes</w:t>
        </w:r>
      </w:ins>
    </w:p>
    <w:p w:rsidR="00164EA3" w:rsidRDefault="00770F06" w:rsidP="00770F06">
      <w:pPr>
        <w:rPr>
          <w:ins w:id="29" w:author="Deb Neher" w:date="2018-08-18T23:37:00Z"/>
          <w:rFonts w:eastAsia="Times New Roman"/>
        </w:rPr>
      </w:pPr>
      <w:r>
        <w:rPr>
          <w:rFonts w:eastAsia="Times New Roman"/>
        </w:rPr>
        <w:br/>
        <w:t>11.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Pr>
          <w:rFonts w:eastAsia="Times New Roman"/>
        </w:rPr>
        <w:br/>
        <w:t>1.1.2: Please describe how to isolate from root lesions.</w:t>
      </w:r>
      <w:r>
        <w:rPr>
          <w:rFonts w:eastAsia="Times New Roman"/>
        </w:rPr>
        <w:br/>
        <w:t>1.1.2.1: How to excise lesions?</w:t>
      </w:r>
      <w:ins w:id="30" w:author="Deborah Neher" w:date="2018-08-18T10:00:00Z">
        <w:r w:rsidR="00532CE7">
          <w:rPr>
            <w:rFonts w:eastAsia="Times New Roman"/>
          </w:rPr>
          <w:t xml:space="preserve">  Added </w:t>
        </w:r>
      </w:ins>
      <w:ins w:id="31" w:author="Deborah Neher" w:date="2018-08-18T10:01:00Z">
        <w:r w:rsidR="00532CE7">
          <w:rPr>
            <w:rFonts w:eastAsia="Times New Roman"/>
          </w:rPr>
          <w:t>1.1.2.1 through 1.1.2.3</w:t>
        </w:r>
      </w:ins>
      <w:r>
        <w:rPr>
          <w:rFonts w:eastAsia="Times New Roman"/>
        </w:rPr>
        <w:br/>
        <w:t>1.1.2.2: What container is used?</w:t>
      </w:r>
      <w:ins w:id="32" w:author="Deborah Neher" w:date="2018-08-18T10:01:00Z">
        <w:r w:rsidR="00532CE7">
          <w:rPr>
            <w:rFonts w:eastAsia="Times New Roman"/>
          </w:rPr>
          <w:t xml:space="preserve">  Added 1.1.2.4</w:t>
        </w:r>
      </w:ins>
      <w:r>
        <w:rPr>
          <w:rFonts w:eastAsia="Times New Roman"/>
        </w:rPr>
        <w:br/>
        <w:t>1.2.1: Please describe how to establish a daughter culture.</w:t>
      </w:r>
      <w:ins w:id="33" w:author="Deborah Neher" w:date="2018-08-18T10:11:00Z">
        <w:r w:rsidR="00E05818">
          <w:rPr>
            <w:rFonts w:eastAsia="Times New Roman"/>
          </w:rPr>
          <w:t xml:space="preserve"> Added a note</w:t>
        </w:r>
      </w:ins>
      <w:r>
        <w:rPr>
          <w:rFonts w:eastAsia="Times New Roman"/>
        </w:rPr>
        <w:br/>
        <w:t>12. Please include single-line spaces between all paragraphs, headings, steps, etc.</w:t>
      </w:r>
      <w:ins w:id="34" w:author="Deborah Neher" w:date="2018-08-18T10:14:00Z">
        <w:r w:rsidR="00EB0E40">
          <w:rPr>
            <w:rFonts w:eastAsia="Times New Roman"/>
          </w:rPr>
          <w:t xml:space="preserve"> Done</w:t>
        </w:r>
      </w:ins>
      <w:r>
        <w:rPr>
          <w:rFonts w:eastAsia="Times New Roman"/>
        </w:rPr>
        <w:br/>
        <w:t>13. Please remove the weblink and use a superscripted numbered reference instead.</w:t>
      </w:r>
      <w:ins w:id="35" w:author="Deborah Neher" w:date="2018-08-18T10:14:00Z">
        <w:r w:rsidR="00EB0E40">
          <w:rPr>
            <w:rFonts w:eastAsia="Times New Roman"/>
          </w:rPr>
          <w:t xml:space="preserve"> </w:t>
        </w:r>
      </w:ins>
      <w:ins w:id="36" w:author="Deborah Neher" w:date="2018-08-18T10:39:00Z">
        <w:r w:rsidR="007E0DAC">
          <w:rPr>
            <w:rFonts w:eastAsia="Times New Roman"/>
          </w:rPr>
          <w:t xml:space="preserve"> I removed the web links in the references</w:t>
        </w:r>
      </w:ins>
      <w:r>
        <w:rPr>
          <w:rFonts w:eastAsia="Times New Roman"/>
        </w:rPr>
        <w:br/>
        <w:t>14. For in-text references, the corresponding reference numbers should appear as superscripts after the appropriate statement(s) in the text (</w:t>
      </w:r>
      <w:r w:rsidRPr="004F74F9">
        <w:rPr>
          <w:rFonts w:eastAsia="Times New Roman"/>
        </w:rPr>
        <w:t>before punctuation but after closed parenthesis</w:t>
      </w:r>
      <w:r>
        <w:rPr>
          <w:rFonts w:eastAsia="Times New Roman"/>
        </w:rPr>
        <w:t>). The references should be numbered in order of appearance.</w:t>
      </w:r>
      <w:ins w:id="37" w:author="Deborah Neher" w:date="2018-08-18T10:28:00Z">
        <w:r w:rsidR="00905A2D">
          <w:rPr>
            <w:rFonts w:eastAsia="Times New Roman"/>
          </w:rPr>
          <w:t xml:space="preserve"> Done.</w:t>
        </w:r>
      </w:ins>
      <w:r>
        <w:rPr>
          <w:rFonts w:eastAsia="Times New Roman"/>
        </w:rPr>
        <w:br/>
        <w:t>15. References: Please do not abbreviate journal titles.</w:t>
      </w:r>
      <w:ins w:id="38" w:author="Deborah Neher" w:date="2018-08-18T10:28:00Z">
        <w:r w:rsidR="00905A2D">
          <w:rPr>
            <w:rFonts w:eastAsia="Times New Roman"/>
          </w:rPr>
          <w:t xml:space="preserve"> Wrote them out</w:t>
        </w:r>
      </w:ins>
      <w:r>
        <w:rPr>
          <w:rFonts w:eastAsia="Times New Roman"/>
        </w:rPr>
        <w:br/>
      </w:r>
      <w:r>
        <w:rPr>
          <w:rFonts w:eastAsia="Times New Roman"/>
        </w:rPr>
        <w:br/>
      </w:r>
      <w:r>
        <w:rPr>
          <w:rStyle w:val="Strong"/>
          <w:rFonts w:eastAsia="Times New Roman"/>
        </w:rPr>
        <w:lastRenderedPageBreak/>
        <w:t>Reviewers' comments:</w:t>
      </w:r>
      <w:r>
        <w:rPr>
          <w:rFonts w:eastAsia="Times New Roman"/>
        </w:rPr>
        <w:br/>
      </w:r>
      <w:r>
        <w:rPr>
          <w:rFonts w:eastAsia="Times New Roman"/>
        </w:rPr>
        <w:br/>
      </w:r>
      <w:r>
        <w:rPr>
          <w:rFonts w:eastAsia="Times New Roman"/>
        </w:rPr>
        <w:br/>
      </w:r>
      <w:r>
        <w:rPr>
          <w:rFonts w:eastAsia="Times New Roman"/>
        </w:rPr>
        <w:br/>
      </w:r>
      <w:r>
        <w:rPr>
          <w:rFonts w:eastAsia="Times New Roman"/>
          <w:b/>
          <w:bCs/>
        </w:rPr>
        <w:t>Reviewer #1:</w:t>
      </w:r>
      <w:r>
        <w:rPr>
          <w:rFonts w:eastAsia="Times New Roman"/>
        </w:rPr>
        <w:br/>
        <w:t>Manuscript Summary:</w:t>
      </w:r>
      <w:r>
        <w:rPr>
          <w:rFonts w:eastAsia="Times New Roman"/>
        </w:rPr>
        <w:br/>
        <w:t>The manuscript details a methodology of a plate-based assay to identify plant disease suppression capacity of compost.</w:t>
      </w:r>
      <w:r>
        <w:rPr>
          <w:rFonts w:eastAsia="Times New Roman"/>
        </w:rPr>
        <w:br/>
      </w:r>
      <w:r>
        <w:rPr>
          <w:rFonts w:eastAsia="Times New Roman"/>
        </w:rPr>
        <w:br/>
        <w:t>Major Concerns:</w:t>
      </w:r>
      <w:r>
        <w:rPr>
          <w:rFonts w:eastAsia="Times New Roman"/>
        </w:rPr>
        <w:br/>
        <w:t>The authors have done a decent attempt of highlighting the steps but the manuscript needs refinement. The intro paragraph is very weak and does not really provide a hook to keep the readers reading. The discussion section also reads weak. The authors should really highlight the strength of the protocol rather than ending on a negative note. The methods section also needs work.</w:t>
      </w:r>
      <w:r>
        <w:rPr>
          <w:rFonts w:eastAsia="Times New Roman"/>
        </w:rPr>
        <w:br/>
        <w:t>being introduced like multiple indicators, etc.</w:t>
      </w:r>
      <w:r>
        <w:rPr>
          <w:rFonts w:eastAsia="Times New Roman"/>
        </w:rPr>
        <w:br/>
        <w:t>Line 2: Disease suppression in what/where?</w:t>
      </w:r>
      <w:ins w:id="39" w:author="Deb Neher" w:date="2018-08-18T23:36:00Z">
        <w:r w:rsidR="00164EA3">
          <w:rPr>
            <w:rFonts w:eastAsia="Times New Roman"/>
          </w:rPr>
          <w:t xml:space="preserve"> Plant </w:t>
        </w:r>
      </w:ins>
      <w:ins w:id="40" w:author="Deb Neher" w:date="2018-08-18T23:37:00Z">
        <w:r w:rsidR="00164EA3">
          <w:rPr>
            <w:rFonts w:eastAsia="Times New Roman"/>
          </w:rPr>
          <w:t>roots</w:t>
        </w:r>
      </w:ins>
      <w:r>
        <w:rPr>
          <w:rFonts w:eastAsia="Times New Roman"/>
        </w:rPr>
        <w:br/>
        <w:t xml:space="preserve">Line 34-38: Please choose a better word than tool. Perhaps "medium" or "bioproduct". I also don't necessarily agree that it allows manipulation of soil microbial communities? I would </w:t>
      </w:r>
      <w:proofErr w:type="gramStart"/>
      <w:r>
        <w:rPr>
          <w:rFonts w:eastAsia="Times New Roman"/>
        </w:rPr>
        <w:t>suggesting</w:t>
      </w:r>
      <w:proofErr w:type="gramEnd"/>
      <w:r>
        <w:rPr>
          <w:rFonts w:eastAsia="Times New Roman"/>
        </w:rPr>
        <w:t xml:space="preserve"> rephrasing this entire paragraph.</w:t>
      </w:r>
      <w:ins w:id="41" w:author="Deb Neher" w:date="2018-08-18T23:37:00Z">
        <w:r w:rsidR="00164EA3">
          <w:rPr>
            <w:rFonts w:eastAsia="Times New Roman"/>
          </w:rPr>
          <w:t xml:space="preserve"> Reworked the paragraph</w:t>
        </w:r>
      </w:ins>
      <w:r>
        <w:rPr>
          <w:rFonts w:eastAsia="Times New Roman"/>
        </w:rPr>
        <w:br/>
        <w:t xml:space="preserve">Feedstocks used to prepare compost? </w:t>
      </w:r>
      <w:proofErr w:type="gramStart"/>
      <w:r>
        <w:rPr>
          <w:rFonts w:eastAsia="Times New Roman"/>
        </w:rPr>
        <w:t>Also</w:t>
      </w:r>
      <w:proofErr w:type="gramEnd"/>
      <w:r>
        <w:rPr>
          <w:rFonts w:eastAsia="Times New Roman"/>
        </w:rPr>
        <w:t xml:space="preserve"> what process are these? Do you want to convey biological processes? Please provide clarity. I can only draw vague understanding of the message here.</w:t>
      </w:r>
      <w:ins w:id="42" w:author="Deb Neher" w:date="2018-08-18T23:37:00Z">
        <w:r w:rsidR="00164EA3">
          <w:rPr>
            <w:rFonts w:eastAsia="Times New Roman"/>
          </w:rPr>
          <w:t xml:space="preserve">   Changed feedstocks to raw materials (ingredients)</w:t>
        </w:r>
      </w:ins>
      <w:r>
        <w:rPr>
          <w:rFonts w:eastAsia="Times New Roman"/>
        </w:rPr>
        <w:br/>
      </w:r>
      <w:proofErr w:type="spellStart"/>
      <w:r>
        <w:rPr>
          <w:rFonts w:eastAsia="Times New Roman"/>
        </w:rPr>
        <w:t>LIne</w:t>
      </w:r>
      <w:proofErr w:type="spellEnd"/>
      <w:r>
        <w:rPr>
          <w:rFonts w:eastAsia="Times New Roman"/>
        </w:rPr>
        <w:t xml:space="preserve"> 35: Feedstocks used to prepare compost? </w:t>
      </w:r>
      <w:proofErr w:type="gramStart"/>
      <w:r>
        <w:rPr>
          <w:rFonts w:eastAsia="Times New Roman"/>
        </w:rPr>
        <w:t>Also</w:t>
      </w:r>
      <w:proofErr w:type="gramEnd"/>
      <w:r>
        <w:rPr>
          <w:rFonts w:eastAsia="Times New Roman"/>
        </w:rPr>
        <w:t xml:space="preserve"> what process are these? Do you want to convey biological processes? Please provide clarity. I can only draw vague understanding of the message here.</w:t>
      </w:r>
      <w:ins w:id="43" w:author="Deb Neher" w:date="2018-08-18T23:37:00Z">
        <w:r w:rsidR="00164EA3">
          <w:rPr>
            <w:rFonts w:eastAsia="Times New Roman"/>
          </w:rPr>
          <w:t xml:space="preserve">  Changed ‘process’ to ‘method’</w:t>
        </w:r>
      </w:ins>
      <w:r>
        <w:rPr>
          <w:rFonts w:eastAsia="Times New Roman"/>
        </w:rPr>
        <w:br/>
        <w:t>Line 36: Fungi and bacteria in compost? is this plant disease?</w:t>
      </w:r>
      <w:ins w:id="44" w:author="Deborah Neher" w:date="2018-08-18T10:41:00Z">
        <w:r w:rsidR="007E0DAC">
          <w:rPr>
            <w:rFonts w:eastAsia="Times New Roman"/>
          </w:rPr>
          <w:t xml:space="preserve">  No, beneficial microbes</w:t>
        </w:r>
      </w:ins>
    </w:p>
    <w:p w:rsidR="00164EA3" w:rsidRDefault="00770F06" w:rsidP="00770F06">
      <w:pPr>
        <w:rPr>
          <w:ins w:id="45" w:author="Deb Neher" w:date="2018-08-18T23:49:00Z"/>
          <w:rFonts w:eastAsia="Times New Roman"/>
        </w:rPr>
      </w:pPr>
      <w:r>
        <w:rPr>
          <w:rFonts w:eastAsia="Times New Roman"/>
        </w:rPr>
        <w:t>Line 37: What do you mean by antagonism? Please elaborate. Leaves the readers wondering what kind of antagonism it detects. Even straightaway highlighting which process is being detected here in this manuscript will also help. I would take some time to craft this paragraph. It is the opening paragraph but desires much to be understood. The message is not clear, and the paragraph reads choppy at its best.</w:t>
      </w:r>
      <w:ins w:id="46" w:author="Deb Neher" w:date="2018-08-18T23:37:00Z">
        <w:r w:rsidR="00164EA3">
          <w:rPr>
            <w:rFonts w:eastAsia="Times New Roman"/>
          </w:rPr>
          <w:t xml:space="preserve"> Reworked the paragraph.</w:t>
        </w:r>
      </w:ins>
      <w:r>
        <w:rPr>
          <w:rFonts w:eastAsia="Times New Roman"/>
        </w:rPr>
        <w:br/>
        <w:t>Line 40: Provide examples of such time consuming assays.</w:t>
      </w:r>
      <w:ins w:id="47" w:author="Deb Neher" w:date="2018-08-18T23:38:00Z">
        <w:r w:rsidR="00164EA3">
          <w:rPr>
            <w:rFonts w:eastAsia="Times New Roman"/>
          </w:rPr>
          <w:t xml:space="preserve"> There are no more examples</w:t>
        </w:r>
      </w:ins>
      <w:r>
        <w:rPr>
          <w:rFonts w:eastAsia="Times New Roman"/>
        </w:rPr>
        <w:br/>
        <w:t>Line 42-43: What does finer degrees of suppression mean? Finer than what?</w:t>
      </w:r>
      <w:ins w:id="48" w:author="Deb Neher" w:date="2018-08-18T23:38:00Z">
        <w:r w:rsidR="00164EA3">
          <w:rPr>
            <w:rFonts w:eastAsia="Times New Roman"/>
          </w:rPr>
          <w:t xml:space="preserve">  Bioassays or excavation of roots</w:t>
        </w:r>
      </w:ins>
      <w:r>
        <w:rPr>
          <w:rFonts w:eastAsia="Times New Roman"/>
        </w:rPr>
        <w:br/>
        <w:t>Line 45: Potential of what?</w:t>
      </w:r>
      <w:ins w:id="49" w:author="Deb Neher" w:date="2018-08-18T23:38:00Z">
        <w:r w:rsidR="00164EA3">
          <w:rPr>
            <w:rFonts w:eastAsia="Times New Roman"/>
          </w:rPr>
          <w:t xml:space="preserve">  suppression</w:t>
        </w:r>
      </w:ins>
      <w:r>
        <w:rPr>
          <w:rFonts w:eastAsia="Times New Roman"/>
        </w:rPr>
        <w:br/>
        <w:t xml:space="preserve">Line 47-48: Why should the readers care about R. </w:t>
      </w:r>
      <w:proofErr w:type="spellStart"/>
      <w:r>
        <w:rPr>
          <w:rFonts w:eastAsia="Times New Roman"/>
        </w:rPr>
        <w:t>solani</w:t>
      </w:r>
      <w:proofErr w:type="spellEnd"/>
      <w:r>
        <w:rPr>
          <w:rFonts w:eastAsia="Times New Roman"/>
        </w:rPr>
        <w:t xml:space="preserve"> with respect to the bigger picture of the manuscript? This is the first instance that R. </w:t>
      </w:r>
      <w:proofErr w:type="spellStart"/>
      <w:r>
        <w:rPr>
          <w:rFonts w:eastAsia="Times New Roman"/>
        </w:rPr>
        <w:t>solani</w:t>
      </w:r>
      <w:proofErr w:type="spellEnd"/>
      <w:r>
        <w:rPr>
          <w:rFonts w:eastAsia="Times New Roman"/>
        </w:rPr>
        <w:t xml:space="preserve"> has been introduced in this manuscript, but I haven't understood why.</w:t>
      </w:r>
      <w:ins w:id="50" w:author="Deb Neher" w:date="2018-08-18T23:38:00Z">
        <w:r w:rsidR="00164EA3">
          <w:rPr>
            <w:rFonts w:eastAsia="Times New Roman"/>
          </w:rPr>
          <w:t xml:space="preserve">  Added some text for explanation</w:t>
        </w:r>
      </w:ins>
      <w:r>
        <w:rPr>
          <w:rFonts w:eastAsia="Times New Roman"/>
        </w:rPr>
        <w:br/>
        <w:t>Line 62: What kind of infested soil is this? Is this easily available/safe to use?</w:t>
      </w:r>
      <w:ins w:id="51" w:author="Deborah Neher" w:date="2018-08-18T10:41:00Z">
        <w:r w:rsidR="007E0DAC">
          <w:rPr>
            <w:rFonts w:eastAsia="Times New Roman"/>
          </w:rPr>
          <w:t xml:space="preserve"> </w:t>
        </w:r>
      </w:ins>
      <w:ins w:id="52" w:author="Deb Neher" w:date="2018-08-18T23:38:00Z">
        <w:r w:rsidR="00164EA3">
          <w:rPr>
            <w:rFonts w:eastAsia="Times New Roman"/>
          </w:rPr>
          <w:t xml:space="preserve">Those naturally containing R. </w:t>
        </w:r>
        <w:proofErr w:type="spellStart"/>
        <w:r w:rsidR="00164EA3">
          <w:rPr>
            <w:rFonts w:eastAsia="Times New Roman"/>
          </w:rPr>
          <w:t>solani</w:t>
        </w:r>
      </w:ins>
      <w:proofErr w:type="spellEnd"/>
      <w:r>
        <w:rPr>
          <w:rFonts w:eastAsia="Times New Roman"/>
        </w:rPr>
        <w:br/>
        <w:t>Line 63: Provide composition of water agar.</w:t>
      </w:r>
      <w:ins w:id="53" w:author="Deborah Neher" w:date="2018-08-18T10:42:00Z">
        <w:r w:rsidR="007E0DAC">
          <w:rPr>
            <w:rFonts w:eastAsia="Times New Roman"/>
          </w:rPr>
          <w:t>(water plus agar)</w:t>
        </w:r>
      </w:ins>
      <w:r>
        <w:rPr>
          <w:rFonts w:eastAsia="Times New Roman"/>
        </w:rPr>
        <w:br/>
      </w:r>
      <w:proofErr w:type="spellStart"/>
      <w:r>
        <w:rPr>
          <w:rFonts w:eastAsia="Times New Roman"/>
        </w:rPr>
        <w:t>LIne</w:t>
      </w:r>
      <w:proofErr w:type="spellEnd"/>
      <w:r>
        <w:rPr>
          <w:rFonts w:eastAsia="Times New Roman"/>
        </w:rPr>
        <w:t xml:space="preserve"> 64: Provide composition of corn meal agar. What percent? Are the isolates kept in dark?</w:t>
      </w:r>
      <w:ins w:id="54" w:author="Deb Neher" w:date="2018-08-18T23:39:00Z">
        <w:r w:rsidR="00164EA3">
          <w:rPr>
            <w:rFonts w:eastAsia="Times New Roman"/>
          </w:rPr>
          <w:t xml:space="preserve"> added</w:t>
        </w:r>
      </w:ins>
      <w:r>
        <w:rPr>
          <w:rFonts w:eastAsia="Times New Roman"/>
        </w:rPr>
        <w:br/>
        <w:t>Line66: Provide composition and what percent</w:t>
      </w:r>
      <w:ins w:id="55" w:author="Deborah Neher" w:date="2018-08-18T10:42:00Z">
        <w:r w:rsidR="007E0DAC">
          <w:rPr>
            <w:rFonts w:eastAsia="Times New Roman"/>
          </w:rPr>
          <w:t xml:space="preserve"> </w:t>
        </w:r>
      </w:ins>
      <w:ins w:id="56" w:author="Deb Neher" w:date="2018-08-18T23:39:00Z">
        <w:r w:rsidR="00164EA3">
          <w:rPr>
            <w:rFonts w:eastAsia="Times New Roman"/>
          </w:rPr>
          <w:t>added</w:t>
        </w:r>
      </w:ins>
      <w:r>
        <w:rPr>
          <w:rFonts w:eastAsia="Times New Roman"/>
        </w:rPr>
        <w:br/>
        <w:t>Line 73: What is meant by each compost? How many are there?</w:t>
      </w:r>
      <w:ins w:id="57" w:author="Deb Neher" w:date="2018-08-18T23:40:00Z">
        <w:r w:rsidR="00164EA3">
          <w:rPr>
            <w:rFonts w:eastAsia="Times New Roman"/>
          </w:rPr>
          <w:t xml:space="preserve">  clarified to a single compost</w:t>
        </w:r>
      </w:ins>
      <w:r>
        <w:rPr>
          <w:rFonts w:eastAsia="Times New Roman"/>
        </w:rPr>
        <w:br/>
      </w:r>
      <w:r>
        <w:rPr>
          <w:rFonts w:eastAsia="Times New Roman"/>
        </w:rPr>
        <w:lastRenderedPageBreak/>
        <w:t>Line 77: After 24 hours?</w:t>
      </w:r>
      <w:ins w:id="58" w:author="Deb Neher" w:date="2018-08-18T23:40:00Z">
        <w:r w:rsidR="00164EA3">
          <w:rPr>
            <w:rFonts w:eastAsia="Times New Roman"/>
          </w:rPr>
          <w:t xml:space="preserve">  changed</w:t>
        </w:r>
      </w:ins>
      <w:r>
        <w:rPr>
          <w:rFonts w:eastAsia="Times New Roman"/>
        </w:rPr>
        <w:br/>
        <w:t xml:space="preserve">Line 94: How many wells per plate? And are the </w:t>
      </w:r>
      <w:proofErr w:type="spellStart"/>
      <w:r>
        <w:rPr>
          <w:rFonts w:eastAsia="Times New Roman"/>
        </w:rPr>
        <w:t>wells+R</w:t>
      </w:r>
      <w:proofErr w:type="spellEnd"/>
      <w:r>
        <w:rPr>
          <w:rFonts w:eastAsia="Times New Roman"/>
        </w:rPr>
        <w:t xml:space="preserve"> </w:t>
      </w:r>
      <w:proofErr w:type="spellStart"/>
      <w:r>
        <w:rPr>
          <w:rFonts w:eastAsia="Times New Roman"/>
        </w:rPr>
        <w:t>solani</w:t>
      </w:r>
      <w:proofErr w:type="spellEnd"/>
      <w:r>
        <w:rPr>
          <w:rFonts w:eastAsia="Times New Roman"/>
        </w:rPr>
        <w:t xml:space="preserve"> placed centrally in the plate or dispersed throughout the plate?</w:t>
      </w:r>
      <w:ins w:id="59" w:author="Deborah Neher" w:date="2018-08-18T10:42:00Z">
        <w:r w:rsidR="007E0DAC">
          <w:rPr>
            <w:rFonts w:eastAsia="Times New Roman"/>
          </w:rPr>
          <w:t xml:space="preserve"> A petri dish only has one well</w:t>
        </w:r>
      </w:ins>
      <w:r>
        <w:rPr>
          <w:rFonts w:eastAsia="Times New Roman"/>
        </w:rPr>
        <w:br/>
        <w:t>Line 95: Perhaps elaborate this for readers who are not familiar with this measurement technique?</w:t>
      </w:r>
      <w:ins w:id="60" w:author="Deb Neher" w:date="2018-08-18T23:40:00Z">
        <w:r w:rsidR="00164EA3">
          <w:rPr>
            <w:rFonts w:eastAsia="Times New Roman"/>
          </w:rPr>
          <w:t xml:space="preserve"> </w:t>
        </w:r>
      </w:ins>
      <w:r>
        <w:rPr>
          <w:rFonts w:eastAsia="Times New Roman"/>
        </w:rPr>
        <w:br/>
        <w:t>Line 101: Sentence seems to have error. Recheck for grammar.</w:t>
      </w:r>
      <w:ins w:id="61" w:author="Deb Neher" w:date="2018-08-18T23:40:00Z">
        <w:r w:rsidR="00164EA3">
          <w:rPr>
            <w:rFonts w:eastAsia="Times New Roman"/>
          </w:rPr>
          <w:t xml:space="preserve"> Thanks, changed.</w:t>
        </w:r>
      </w:ins>
      <w:r>
        <w:rPr>
          <w:rFonts w:eastAsia="Times New Roman"/>
        </w:rPr>
        <w:br/>
        <w:t xml:space="preserve">Line 108: days of </w:t>
      </w:r>
      <w:r w:rsidRPr="004F74F9">
        <w:rPr>
          <w:rFonts w:eastAsia="Times New Roman"/>
          <w:u w:val="single"/>
        </w:rPr>
        <w:t>challenge</w:t>
      </w:r>
      <w:r>
        <w:rPr>
          <w:rFonts w:eastAsia="Times New Roman"/>
        </w:rPr>
        <w:t>? Or incubation? Is this a common term in plant pathogenesis?</w:t>
      </w:r>
      <w:ins w:id="62" w:author="Deb Neher" w:date="2018-08-18T23:40:00Z">
        <w:r w:rsidR="00164EA3">
          <w:rPr>
            <w:rFonts w:eastAsia="Times New Roman"/>
          </w:rPr>
          <w:t xml:space="preserve"> Challenge relates to the definition in the prior section</w:t>
        </w:r>
      </w:ins>
      <w:r>
        <w:rPr>
          <w:rFonts w:eastAsia="Times New Roman"/>
        </w:rPr>
        <w:br/>
        <w:t>Line 112: Avoid using such words in scientific literature. Significantly is appropriate. Also, background information of the representative results should be provided.</w:t>
      </w:r>
      <w:ins w:id="63" w:author="Deb Neher" w:date="2018-08-18T23:40:00Z">
        <w:r w:rsidR="00164EA3">
          <w:rPr>
            <w:rFonts w:eastAsia="Times New Roman"/>
          </w:rPr>
          <w:t xml:space="preserve"> Changed to significantly.</w:t>
        </w:r>
      </w:ins>
      <w:r>
        <w:rPr>
          <w:rFonts w:eastAsia="Times New Roman"/>
        </w:rPr>
        <w:br/>
        <w:t>Line 113: Again, avoid such phrases….how much is almost all??</w:t>
      </w:r>
      <w:ins w:id="64" w:author="Deb Neher" w:date="2018-08-18T23:40:00Z">
        <w:r w:rsidR="00164EA3">
          <w:rPr>
            <w:rFonts w:eastAsia="Times New Roman"/>
          </w:rPr>
          <w:t xml:space="preserve">  Changed</w:t>
        </w:r>
      </w:ins>
      <w:r>
        <w:rPr>
          <w:rFonts w:eastAsia="Times New Roman"/>
        </w:rPr>
        <w:br/>
        <w:t>Line 114: How can your method serve as a negative control? Please edit/rephrase.</w:t>
      </w:r>
      <w:ins w:id="65" w:author="Deb Neher" w:date="2018-08-18T23:41:00Z">
        <w:r w:rsidR="00164EA3">
          <w:rPr>
            <w:rFonts w:eastAsia="Times New Roman"/>
          </w:rPr>
          <w:t xml:space="preserve">  Explained that it was the autoclaved plate A of the 2 plate pair</w:t>
        </w:r>
      </w:ins>
      <w:r>
        <w:rPr>
          <w:rFonts w:eastAsia="Times New Roman"/>
        </w:rPr>
        <w:br/>
        <w:t>Line 118-119: How did you test this? Your methods don't highlight this. You tested one type of compost, unless you tested more. If you did, this should be highlighted in the methods.</w:t>
      </w:r>
      <w:ins w:id="66" w:author="Deb Neher" w:date="2018-08-18T23:41:00Z">
        <w:r w:rsidR="00164EA3">
          <w:rPr>
            <w:rFonts w:eastAsia="Times New Roman"/>
          </w:rPr>
          <w:t xml:space="preserve"> </w:t>
        </w:r>
      </w:ins>
      <w:ins w:id="67" w:author="Deb Neher" w:date="2018-08-18T23:42:00Z">
        <w:r w:rsidR="00164EA3">
          <w:rPr>
            <w:rFonts w:eastAsia="Times New Roman"/>
          </w:rPr>
          <w:t>Added text to explain that a. variety of composts were tested</w:t>
        </w:r>
      </w:ins>
      <w:r>
        <w:rPr>
          <w:rFonts w:eastAsia="Times New Roman"/>
        </w:rPr>
        <w:br/>
        <w:t>Line 118: Avoid words like most/more/almost all….this is an unscientific way of discussing results.</w:t>
      </w:r>
      <w:ins w:id="68" w:author="Deb Neher" w:date="2018-08-18T23:41:00Z">
        <w:r w:rsidR="00164EA3">
          <w:rPr>
            <w:rFonts w:eastAsia="Times New Roman"/>
          </w:rPr>
          <w:t xml:space="preserve"> Ok, removed them</w:t>
        </w:r>
      </w:ins>
      <w:r>
        <w:rPr>
          <w:rFonts w:eastAsia="Times New Roman"/>
        </w:rPr>
        <w:br/>
        <w:t>Line 120: check grammar</w:t>
      </w:r>
      <w:ins w:id="69" w:author="Deb Neher" w:date="2018-08-18T23:41:00Z">
        <w:r w:rsidR="00164EA3">
          <w:rPr>
            <w:rFonts w:eastAsia="Times New Roman"/>
          </w:rPr>
          <w:t>.  Done</w:t>
        </w:r>
      </w:ins>
      <w:r>
        <w:rPr>
          <w:rFonts w:eastAsia="Times New Roman"/>
        </w:rPr>
        <w:br/>
      </w:r>
      <w:r w:rsidRPr="00164EA3">
        <w:rPr>
          <w:rFonts w:eastAsia="Times New Roman"/>
        </w:rPr>
        <w:t>Line 135: Why isn't there error bars in control? Were replicates not performed for controls?</w:t>
      </w:r>
      <w:ins w:id="70" w:author="Deb Neher" w:date="2018-08-18T23:42:00Z">
        <w:r w:rsidR="00164EA3" w:rsidRPr="00164EA3">
          <w:rPr>
            <w:rFonts w:eastAsia="Times New Roman"/>
          </w:rPr>
          <w:t xml:space="preserve"> </w:t>
        </w:r>
      </w:ins>
      <w:ins w:id="71" w:author="Deb Neher" w:date="2018-08-18T23:49:00Z">
        <w:r w:rsidR="00164EA3">
          <w:rPr>
            <w:rFonts w:eastAsia="Times New Roman"/>
          </w:rPr>
          <w:t>Too small to see</w:t>
        </w:r>
      </w:ins>
      <w:r>
        <w:rPr>
          <w:rFonts w:eastAsia="Times New Roman"/>
        </w:rPr>
        <w:br/>
        <w:t>Line 139: ??? Check for grammar. Reads incorrect.</w:t>
      </w:r>
      <w:ins w:id="72" w:author="Deb Neher" w:date="2018-08-18T23:43:00Z">
        <w:r w:rsidR="00164EA3">
          <w:rPr>
            <w:rFonts w:eastAsia="Times New Roman"/>
          </w:rPr>
          <w:t xml:space="preserve"> Good catch, thanks.</w:t>
        </w:r>
      </w:ins>
      <w:r>
        <w:rPr>
          <w:rFonts w:eastAsia="Times New Roman"/>
        </w:rPr>
        <w:br/>
        <w:t>Line 150: This is a new concept being introduced in the discussion. Is filtering an established protocol? If so, it should be highlighted in the introduction.</w:t>
      </w:r>
      <w:ins w:id="73" w:author="Deb Neher" w:date="2018-08-18T23:43:00Z">
        <w:r w:rsidR="00164EA3">
          <w:rPr>
            <w:rFonts w:eastAsia="Times New Roman"/>
          </w:rPr>
          <w:t xml:space="preserve"> Added some text so it is less </w:t>
        </w:r>
        <w:proofErr w:type="spellStart"/>
        <w:r w:rsidR="00164EA3">
          <w:rPr>
            <w:rFonts w:eastAsia="Times New Roman"/>
          </w:rPr>
          <w:t>abrubt</w:t>
        </w:r>
        <w:proofErr w:type="spellEnd"/>
        <w:r w:rsidR="00164EA3">
          <w:rPr>
            <w:rFonts w:eastAsia="Times New Roman"/>
          </w:rPr>
          <w:t>.</w:t>
        </w:r>
      </w:ins>
      <w:r>
        <w:rPr>
          <w:rFonts w:eastAsia="Times New Roman"/>
        </w:rPr>
        <w:br/>
        <w:t>Line 154-156: References? Is this something you did or are you citing others' results??</w:t>
      </w:r>
      <w:ins w:id="74" w:author="Deb Neher" w:date="2018-08-18T23:43:00Z">
        <w:r w:rsidR="00164EA3">
          <w:rPr>
            <w:rFonts w:eastAsia="Times New Roman"/>
          </w:rPr>
          <w:t xml:space="preserve"> Yes, we did this, but I also added references.</w:t>
        </w:r>
      </w:ins>
      <w:r>
        <w:rPr>
          <w:rFonts w:eastAsia="Times New Roman"/>
        </w:rPr>
        <w:br/>
        <w:t>Line 158: Figure 2 is place above in line 116…..Why should it be placed here again?</w:t>
      </w:r>
      <w:ins w:id="75" w:author="Deb Neher" w:date="2018-08-18T23:43:00Z">
        <w:r w:rsidR="00164EA3">
          <w:rPr>
            <w:rFonts w:eastAsia="Times New Roman"/>
          </w:rPr>
          <w:t xml:space="preserve"> Good catch, the second mention is removed.</w:t>
        </w:r>
      </w:ins>
      <w:r>
        <w:rPr>
          <w:rFonts w:eastAsia="Times New Roman"/>
        </w:rPr>
        <w:br/>
        <w:t>Line 170: Table 1 seems to be placed at line 127, although it would make more sense to place it here.</w:t>
      </w:r>
      <w:ins w:id="76" w:author="Deb Neher" w:date="2018-08-18T23:43:00Z">
        <w:r w:rsidR="00164EA3">
          <w:rPr>
            <w:rFonts w:eastAsia="Times New Roman"/>
          </w:rPr>
          <w:t xml:space="preserve">   Removed the Table per Reviewer 2</w:t>
        </w:r>
      </w:ins>
      <w:r>
        <w:rPr>
          <w:rFonts w:eastAsia="Times New Roman"/>
        </w:rPr>
        <w:br/>
      </w:r>
      <w:proofErr w:type="spellStart"/>
      <w:r>
        <w:rPr>
          <w:rFonts w:eastAsia="Times New Roman"/>
        </w:rPr>
        <w:t>LIne</w:t>
      </w:r>
      <w:proofErr w:type="spellEnd"/>
      <w:r>
        <w:rPr>
          <w:rFonts w:eastAsia="Times New Roman"/>
        </w:rPr>
        <w:t xml:space="preserve"> 173-174: "takes care to avoid contamination". Rephrase sentence, incorrect grammar</w:t>
      </w:r>
      <w:ins w:id="77" w:author="Deb Neher" w:date="2018-08-18T23:44:00Z">
        <w:r w:rsidR="00164EA3">
          <w:rPr>
            <w:rFonts w:eastAsia="Times New Roman"/>
          </w:rPr>
          <w:t>; Done</w:t>
        </w:r>
      </w:ins>
      <w:r>
        <w:rPr>
          <w:rFonts w:eastAsia="Times New Roman"/>
        </w:rPr>
        <w:br/>
        <w:t xml:space="preserve">Line 177-178: Was expecting the discussion to end on a positive note. Since you just highlighted the limitation, that is what sticks in mind. Is there a way you can highlight the benefits of your method and discuss some potential applications of it, rather than ending it in a negative note and one random sentence about the future </w:t>
      </w:r>
      <w:proofErr w:type="gramStart"/>
      <w:r>
        <w:rPr>
          <w:rFonts w:eastAsia="Times New Roman"/>
        </w:rPr>
        <w:t>application.</w:t>
      </w:r>
      <w:proofErr w:type="gramEnd"/>
      <w:r>
        <w:rPr>
          <w:rFonts w:eastAsia="Times New Roman"/>
        </w:rPr>
        <w:t xml:space="preserve"> The future application sentence reads odd as well, since the future application is not particularly relevant to your method's future application. But I can see how using the plate assay would allow you to access the inhibition zone and attempt community identification. I would recommend highlighting applications like this to end on a robust note. It should make readers want to adopt this protocol for their work.</w:t>
      </w:r>
      <w:ins w:id="78" w:author="Deb Neher" w:date="2018-08-18T23:44:00Z">
        <w:r w:rsidR="00164EA3">
          <w:rPr>
            <w:rFonts w:eastAsia="Times New Roman"/>
          </w:rPr>
          <w:t xml:space="preserve"> Added a positive ending.</w:t>
        </w:r>
      </w:ins>
      <w:r>
        <w:rPr>
          <w:rFonts w:eastAsia="Times New Roman"/>
        </w:rPr>
        <w:br/>
        <w:t>Line 182: Why is Lynn Fang not a co-author on a method that she/he tested and published????</w:t>
      </w:r>
      <w:ins w:id="79" w:author="Deb Neher" w:date="2018-08-18T23:44:00Z">
        <w:r w:rsidR="00164EA3">
          <w:rPr>
            <w:rFonts w:eastAsia="Times New Roman"/>
          </w:rPr>
          <w:t xml:space="preserve"> Tom developed the method for Lynn to use and Deb ran statistics, created figures, and wrote manuscripts.</w:t>
        </w:r>
      </w:ins>
      <w:r>
        <w:rPr>
          <w:rFonts w:eastAsia="Times New Roman"/>
        </w:rPr>
        <w:br/>
      </w:r>
      <w:r>
        <w:rPr>
          <w:rFonts w:eastAsia="Times New Roman"/>
        </w:rPr>
        <w:br/>
        <w:t>Minor Concerns:</w:t>
      </w:r>
      <w:r>
        <w:rPr>
          <w:rFonts w:eastAsia="Times New Roman"/>
        </w:rPr>
        <w:br/>
      </w:r>
      <w:r>
        <w:rPr>
          <w:rFonts w:eastAsia="Times New Roman"/>
        </w:rPr>
        <w:lastRenderedPageBreak/>
        <w:t>Grammatical errors.</w:t>
      </w:r>
      <w:r>
        <w:rPr>
          <w:rFonts w:eastAsia="Times New Roman"/>
        </w:rPr>
        <w:br/>
      </w:r>
      <w:r>
        <w:rPr>
          <w:rFonts w:eastAsia="Times New Roman"/>
        </w:rPr>
        <w:br/>
      </w:r>
      <w:r>
        <w:rPr>
          <w:rFonts w:eastAsia="Times New Roman"/>
        </w:rPr>
        <w:br/>
      </w:r>
      <w:r>
        <w:rPr>
          <w:rFonts w:eastAsia="Times New Roman"/>
          <w:b/>
          <w:bCs/>
        </w:rPr>
        <w:t>Reviewer #2:</w:t>
      </w:r>
      <w:r>
        <w:rPr>
          <w:rFonts w:eastAsia="Times New Roman"/>
        </w:rPr>
        <w:br/>
        <w:t xml:space="preserve">The paper titled "Plate competition assay as quick preliminary assessment of disease suppression" by Deborah A Neher and Thomas R </w:t>
      </w:r>
      <w:proofErr w:type="spellStart"/>
      <w:r>
        <w:rPr>
          <w:rFonts w:eastAsia="Times New Roman"/>
        </w:rPr>
        <w:t>Weicht</w:t>
      </w:r>
      <w:proofErr w:type="spellEnd"/>
      <w:r>
        <w:rPr>
          <w:rFonts w:eastAsia="Times New Roman"/>
        </w:rPr>
        <w:t xml:space="preserve"> submitted to </w:t>
      </w:r>
      <w:proofErr w:type="spellStart"/>
      <w:r>
        <w:rPr>
          <w:rFonts w:eastAsia="Times New Roman"/>
        </w:rPr>
        <w:t>JoVE</w:t>
      </w:r>
      <w:proofErr w:type="spellEnd"/>
      <w:r>
        <w:rPr>
          <w:rFonts w:eastAsia="Times New Roman"/>
        </w:rPr>
        <w:t xml:space="preserve">, reports a methodological study addressing the development of a rapid and affordable test to assess the suppressive capability of compost towards the pathogen </w:t>
      </w:r>
      <w:proofErr w:type="spellStart"/>
      <w:r>
        <w:rPr>
          <w:rFonts w:eastAsia="Times New Roman"/>
        </w:rPr>
        <w:t>Rhizoctonia</w:t>
      </w:r>
      <w:proofErr w:type="spellEnd"/>
      <w:r>
        <w:rPr>
          <w:rFonts w:eastAsia="Times New Roman"/>
        </w:rPr>
        <w:t xml:space="preserve"> </w:t>
      </w:r>
      <w:proofErr w:type="spellStart"/>
      <w:r>
        <w:rPr>
          <w:rFonts w:eastAsia="Times New Roman"/>
        </w:rPr>
        <w:t>solani</w:t>
      </w:r>
      <w:proofErr w:type="spellEnd"/>
      <w:r>
        <w:rPr>
          <w:rFonts w:eastAsia="Times New Roman"/>
        </w:rPr>
        <w:t>.</w:t>
      </w:r>
      <w:r>
        <w:rPr>
          <w:rFonts w:eastAsia="Times New Roman"/>
        </w:rPr>
        <w:br/>
      </w:r>
      <w:r>
        <w:rPr>
          <w:rFonts w:eastAsia="Times New Roman"/>
        </w:rPr>
        <w:br/>
        <w:t>The idea of developing a rapid and affordable assay is very interesting. Moreover, the authors report a correct materials &amp; methods section to reproduce the experiment. The results are interesting and support the basic idea of the authors. My only concerns is about the way of data and method presentation. The Introduction is too short and only some of the topic are properly introduced. So, the reader when arrive to the results become confused for the appearance of concepts and details that were not previously introduced. Moreover, the quality of several figure must be improved.</w:t>
      </w:r>
      <w:r>
        <w:rPr>
          <w:rFonts w:eastAsia="Times New Roman"/>
        </w:rPr>
        <w:br/>
      </w:r>
      <w:r>
        <w:rPr>
          <w:rFonts w:eastAsia="Times New Roman"/>
        </w:rPr>
        <w:br/>
        <w:t>Below I summarize a list and my comments that may improve future version of this manuscript:</w:t>
      </w:r>
      <w:r>
        <w:rPr>
          <w:rFonts w:eastAsia="Times New Roman"/>
        </w:rPr>
        <w:br/>
        <w:t>1. Line 34. Compost allow manipulation of soil microbial communities to modify soil functioning, including disease suppression.</w:t>
      </w:r>
      <w:ins w:id="80" w:author="Deb Neher" w:date="2018-08-18T23:45:00Z">
        <w:r w:rsidR="00164EA3">
          <w:rPr>
            <w:rFonts w:eastAsia="Times New Roman"/>
          </w:rPr>
          <w:t xml:space="preserve"> Thanks for the specific suggestion</w:t>
        </w:r>
      </w:ins>
      <w:r>
        <w:rPr>
          <w:rFonts w:eastAsia="Times New Roman"/>
        </w:rPr>
        <w:br/>
        <w:t>2. Line 36. "Beneficial fungi and bacteria into compost…"</w:t>
      </w:r>
      <w:ins w:id="81" w:author="Deborah Neher Weicht" w:date="2018-08-18T12:13:00Z">
        <w:r w:rsidR="00167AB2">
          <w:rPr>
            <w:rFonts w:eastAsia="Times New Roman"/>
          </w:rPr>
          <w:t xml:space="preserve"> Completed</w:t>
        </w:r>
      </w:ins>
      <w:r>
        <w:rPr>
          <w:rFonts w:eastAsia="Times New Roman"/>
        </w:rPr>
        <w:br/>
        <w:t>3. Line 41. "from week to months" instead of "2-4 weeks"</w:t>
      </w:r>
      <w:ins w:id="82" w:author="Deborah Neher Weicht" w:date="2018-08-18T12:13:00Z">
        <w:r w:rsidR="00167AB2">
          <w:rPr>
            <w:rFonts w:eastAsia="Times New Roman"/>
          </w:rPr>
          <w:t xml:space="preserve"> Completed</w:t>
        </w:r>
      </w:ins>
      <w:r>
        <w:rPr>
          <w:rFonts w:eastAsia="Times New Roman"/>
        </w:rPr>
        <w:br/>
        <w:t xml:space="preserve">4. Lines 46-48. I think that a short sentence that explain the reasons for the selection of R. </w:t>
      </w:r>
      <w:proofErr w:type="spellStart"/>
      <w:r>
        <w:rPr>
          <w:rFonts w:eastAsia="Times New Roman"/>
        </w:rPr>
        <w:t>solani</w:t>
      </w:r>
      <w:proofErr w:type="spellEnd"/>
      <w:r>
        <w:rPr>
          <w:rFonts w:eastAsia="Times New Roman"/>
        </w:rPr>
        <w:t xml:space="preserve"> is required.</w:t>
      </w:r>
      <w:ins w:id="83" w:author="Deb Neher" w:date="2018-08-18T23:45:00Z">
        <w:r w:rsidR="00164EA3">
          <w:rPr>
            <w:rFonts w:eastAsia="Times New Roman"/>
          </w:rPr>
          <w:t xml:space="preserve">  A short paragraph was added</w:t>
        </w:r>
      </w:ins>
      <w:r>
        <w:rPr>
          <w:rFonts w:eastAsia="Times New Roman"/>
        </w:rPr>
        <w:br/>
        <w:t>5. Lines 49-50. A couple of sentence describing the experiment could be very useful here. The experiment, in the present version, is described only in the caption of Figure 3. So, is quite difficult to follow the rationale of the experiment. I think that the authors can make a synthetic description of the factors included in the experiment: i.e. decomposition time and feedstock types.</w:t>
      </w:r>
      <w:ins w:id="84" w:author="Deb Neher" w:date="2018-08-18T23:45:00Z">
        <w:r w:rsidR="00164EA3">
          <w:rPr>
            <w:rFonts w:eastAsia="Times New Roman"/>
          </w:rPr>
          <w:t xml:space="preserve">  A couple of sentences were added</w:t>
        </w:r>
      </w:ins>
      <w:r>
        <w:rPr>
          <w:rFonts w:eastAsia="Times New Roman"/>
        </w:rPr>
        <w:br/>
        <w:t>6. Lines 120-121. Please, check English.</w:t>
      </w:r>
      <w:ins w:id="85" w:author="Deb Neher" w:date="2018-08-18T23:46:00Z">
        <w:r w:rsidR="00164EA3">
          <w:rPr>
            <w:rFonts w:eastAsia="Times New Roman"/>
          </w:rPr>
          <w:t xml:space="preserve"> Good catch, thanks.</w:t>
        </w:r>
      </w:ins>
      <w:r>
        <w:rPr>
          <w:rFonts w:eastAsia="Times New Roman"/>
        </w:rPr>
        <w:br/>
        <w:t xml:space="preserve">7. Lines 124-127, Table 1. I do not understand the logic of this table. What is the nematode index? Why reporting some enzymatic activities only here? A short background is necessary to explain their significance. In fact, presented in this way the table create only confusion to the reader. This section must be properly introduced explaining the importance of identify the </w:t>
      </w:r>
      <w:proofErr w:type="spellStart"/>
      <w:r>
        <w:rPr>
          <w:rFonts w:eastAsia="Times New Roman"/>
        </w:rPr>
        <w:t>suppressiveness</w:t>
      </w:r>
      <w:proofErr w:type="spellEnd"/>
      <w:r>
        <w:rPr>
          <w:rFonts w:eastAsia="Times New Roman"/>
        </w:rPr>
        <w:t xml:space="preserve"> of compost not only with bioassay but also with microbiological, chemical and/or biochemical parameters.</w:t>
      </w:r>
      <w:ins w:id="86" w:author="Deborah Neher Weicht" w:date="2018-08-18T12:13:00Z">
        <w:r w:rsidR="00167AB2">
          <w:rPr>
            <w:rFonts w:eastAsia="Times New Roman"/>
          </w:rPr>
          <w:t xml:space="preserve"> Removed the table.</w:t>
        </w:r>
      </w:ins>
      <w:r>
        <w:rPr>
          <w:rFonts w:eastAsia="Times New Roman"/>
        </w:rPr>
        <w:br/>
        <w:t xml:space="preserve">8. Figure 1. This figure must be improved. A structure with some arrow showing autoclaved and autoclaved sample can be useful. The quality of the cartoon is low and can be misleading. For instance, the R. </w:t>
      </w:r>
      <w:proofErr w:type="spellStart"/>
      <w:r>
        <w:rPr>
          <w:rFonts w:eastAsia="Times New Roman"/>
        </w:rPr>
        <w:t>solani</w:t>
      </w:r>
      <w:proofErr w:type="spellEnd"/>
      <w:r>
        <w:rPr>
          <w:rFonts w:eastAsia="Times New Roman"/>
        </w:rPr>
        <w:t xml:space="preserve"> culture seems liquid instead is solid in water agar or PDA. I think that the use of pictures would be better than the proposed cartoon. For instance, a panel with pictures of water agar, water agar + compost and these two materials inoculated with R. </w:t>
      </w:r>
      <w:proofErr w:type="spellStart"/>
      <w:r>
        <w:rPr>
          <w:rFonts w:eastAsia="Times New Roman"/>
        </w:rPr>
        <w:t>solani</w:t>
      </w:r>
      <w:proofErr w:type="spellEnd"/>
      <w:r>
        <w:rPr>
          <w:rFonts w:eastAsia="Times New Roman"/>
        </w:rPr>
        <w:t xml:space="preserve"> can be very useful. In case of the plate with R. </w:t>
      </w:r>
      <w:proofErr w:type="spellStart"/>
      <w:r>
        <w:rPr>
          <w:rFonts w:eastAsia="Times New Roman"/>
        </w:rPr>
        <w:t>solani</w:t>
      </w:r>
      <w:proofErr w:type="spellEnd"/>
      <w:r>
        <w:rPr>
          <w:rFonts w:eastAsia="Times New Roman"/>
        </w:rPr>
        <w:t xml:space="preserve">, please report a plate with not complete growth but where the mycelium </w:t>
      </w:r>
      <w:proofErr w:type="gramStart"/>
      <w:r>
        <w:rPr>
          <w:rFonts w:eastAsia="Times New Roman"/>
        </w:rPr>
        <w:t>cover</w:t>
      </w:r>
      <w:proofErr w:type="gramEnd"/>
      <w:r>
        <w:rPr>
          <w:rFonts w:eastAsia="Times New Roman"/>
        </w:rPr>
        <w:t xml:space="preserve"> only 50-75% of the plate. This picture will be more explicative.</w:t>
      </w:r>
      <w:ins w:id="87" w:author="Deb Neher" w:date="2018-08-18T23:46:00Z">
        <w:r w:rsidR="00164EA3">
          <w:rPr>
            <w:rFonts w:eastAsia="Times New Roman"/>
          </w:rPr>
          <w:t xml:space="preserve"> Remade the figure</w:t>
        </w:r>
      </w:ins>
      <w:r>
        <w:rPr>
          <w:rFonts w:eastAsia="Times New Roman"/>
        </w:rPr>
        <w:br/>
        <w:t>9. Figure 2. Why standard deviation is not present for autoclaved bar?</w:t>
      </w:r>
      <w:ins w:id="88" w:author="Deborah Neher Weicht" w:date="2018-08-18T12:14:00Z">
        <w:r w:rsidR="00167AB2">
          <w:rPr>
            <w:rFonts w:eastAsia="Times New Roman"/>
          </w:rPr>
          <w:t xml:space="preserve"> </w:t>
        </w:r>
      </w:ins>
      <w:ins w:id="89" w:author="Deb Neher" w:date="2018-08-18T23:49:00Z">
        <w:r w:rsidR="00164EA3">
          <w:rPr>
            <w:rFonts w:eastAsia="Times New Roman"/>
          </w:rPr>
          <w:t>Too small to see</w:t>
        </w:r>
      </w:ins>
    </w:p>
    <w:p w:rsidR="00164EA3" w:rsidRDefault="00770F06" w:rsidP="00770F06">
      <w:pPr>
        <w:rPr>
          <w:ins w:id="90" w:author="Deb Neher" w:date="2018-08-18T23:47:00Z"/>
          <w:rFonts w:eastAsia="Times New Roman"/>
        </w:rPr>
      </w:pPr>
      <w:r>
        <w:rPr>
          <w:rFonts w:eastAsia="Times New Roman"/>
        </w:rPr>
        <w:lastRenderedPageBreak/>
        <w:t xml:space="preserve">10. Figure 3. Y axe label is wrong because growth cannot be negative. The correct info </w:t>
      </w:r>
      <w:proofErr w:type="gramStart"/>
      <w:r>
        <w:rPr>
          <w:rFonts w:eastAsia="Times New Roman"/>
        </w:rPr>
        <w:t>are</w:t>
      </w:r>
      <w:proofErr w:type="gramEnd"/>
      <w:r>
        <w:rPr>
          <w:rFonts w:eastAsia="Times New Roman"/>
        </w:rPr>
        <w:t xml:space="preserve"> reported in the caption of figure 3. Please, change the label and make this consistent with the caption.</w:t>
      </w:r>
      <w:ins w:id="91" w:author="Deb Neher" w:date="2018-08-18T23:46:00Z">
        <w:r w:rsidR="00164EA3">
          <w:rPr>
            <w:rFonts w:eastAsia="Times New Roman"/>
          </w:rPr>
          <w:t xml:space="preserve"> Revised the legend to explain the negative values</w:t>
        </w:r>
      </w:ins>
      <w:r>
        <w:rPr>
          <w:rFonts w:eastAsia="Times New Roman"/>
        </w:rPr>
        <w:br/>
      </w:r>
      <w:r>
        <w:rPr>
          <w:rFonts w:eastAsia="Times New Roman"/>
        </w:rPr>
        <w:br/>
      </w:r>
      <w:r>
        <w:rPr>
          <w:rFonts w:eastAsia="Times New Roman"/>
        </w:rPr>
        <w:br/>
      </w:r>
      <w:r>
        <w:rPr>
          <w:rFonts w:eastAsia="Times New Roman"/>
          <w:b/>
          <w:bCs/>
        </w:rPr>
        <w:t>Reviewer #3:</w:t>
      </w:r>
      <w:r>
        <w:rPr>
          <w:rFonts w:eastAsia="Times New Roman"/>
        </w:rPr>
        <w:br/>
        <w:t>Manuscript Summary:</w:t>
      </w:r>
      <w:r>
        <w:rPr>
          <w:rFonts w:eastAsia="Times New Roman"/>
        </w:rPr>
        <w:br/>
        <w:t xml:space="preserve">Based on a master thesis and a published journal article by the authors, the protocol described a plate assay with comparison of mean radius of </w:t>
      </w:r>
      <w:proofErr w:type="spellStart"/>
      <w:r>
        <w:rPr>
          <w:rFonts w:eastAsia="Times New Roman"/>
        </w:rPr>
        <w:t>mycellium</w:t>
      </w:r>
      <w:proofErr w:type="spellEnd"/>
      <w:r>
        <w:rPr>
          <w:rFonts w:eastAsia="Times New Roman"/>
        </w:rPr>
        <w:t xml:space="preserve"> to detect disease suppressive ability of compost against R </w:t>
      </w:r>
      <w:proofErr w:type="spellStart"/>
      <w:r>
        <w:rPr>
          <w:rFonts w:eastAsia="Times New Roman"/>
        </w:rPr>
        <w:t>solani</w:t>
      </w:r>
      <w:proofErr w:type="spellEnd"/>
      <w:r>
        <w:rPr>
          <w:rFonts w:eastAsia="Times New Roman"/>
        </w:rPr>
        <w:t xml:space="preserve">, a </w:t>
      </w:r>
      <w:proofErr w:type="spellStart"/>
      <w:r>
        <w:rPr>
          <w:rFonts w:eastAsia="Times New Roman"/>
        </w:rPr>
        <w:t>soilborne</w:t>
      </w:r>
      <w:proofErr w:type="spellEnd"/>
      <w:r>
        <w:rPr>
          <w:rFonts w:eastAsia="Times New Roman"/>
        </w:rPr>
        <w:t xml:space="preserve"> fungus pathogen. The protocol is well written. The procedures are clear, and results are well described and supportive to conclusion.</w:t>
      </w:r>
      <w:r>
        <w:rPr>
          <w:rFonts w:eastAsia="Times New Roman"/>
        </w:rPr>
        <w:br/>
      </w:r>
      <w:r>
        <w:rPr>
          <w:rFonts w:eastAsia="Times New Roman"/>
        </w:rPr>
        <w:br/>
        <w:t>Major Concerns:</w:t>
      </w:r>
      <w:r>
        <w:rPr>
          <w:rFonts w:eastAsia="Times New Roman"/>
        </w:rPr>
        <w:br/>
        <w:t>Line 45. please provide more details about the method by Alfano, then explicitly explain what the current method differs from the one by Alfano. Display the advantages if any.</w:t>
      </w:r>
      <w:ins w:id="92" w:author="Deb Neher" w:date="2018-08-18T23:46:00Z">
        <w:r w:rsidR="00164EA3">
          <w:rPr>
            <w:rFonts w:eastAsia="Times New Roman"/>
          </w:rPr>
          <w:t xml:space="preserve">  More explicitly stated the two differences and why those changes were made</w:t>
        </w:r>
      </w:ins>
      <w:r>
        <w:rPr>
          <w:rFonts w:eastAsia="Times New Roman"/>
        </w:rPr>
        <w:br/>
        <w:t>Lines 140-142. To improve the readability and clarity, the batch of compost terminology need to be explained and elaborated.</w:t>
      </w:r>
      <w:ins w:id="93" w:author="Deb Neher" w:date="2018-08-18T23:47:00Z">
        <w:r w:rsidR="00164EA3">
          <w:rPr>
            <w:rFonts w:eastAsia="Times New Roman"/>
          </w:rPr>
          <w:t xml:space="preserve">  Attempted to use simpler terms</w:t>
        </w:r>
      </w:ins>
    </w:p>
    <w:p w:rsidR="005B1D81" w:rsidRDefault="00770F06" w:rsidP="00770F06">
      <w:pPr>
        <w:rPr>
          <w:ins w:id="94" w:author="Deborah Neher" w:date="2018-08-18T10:51:00Z"/>
          <w:rFonts w:eastAsia="Times New Roman"/>
        </w:rPr>
      </w:pPr>
      <w:r>
        <w:rPr>
          <w:rFonts w:eastAsia="Times New Roman"/>
        </w:rPr>
        <w:br/>
        <w:t>Minor Concerns:</w:t>
      </w:r>
      <w:r>
        <w:rPr>
          <w:rFonts w:eastAsia="Times New Roman"/>
        </w:rPr>
        <w:br/>
        <w:t>Line 73. 2.1 rephrase the sentence;</w:t>
      </w:r>
      <w:ins w:id="95" w:author="Deborah Neher" w:date="2018-08-18T10:55:00Z">
        <w:r w:rsidR="005B1D81">
          <w:rPr>
            <w:rFonts w:eastAsia="Times New Roman"/>
          </w:rPr>
          <w:t xml:space="preserve"> Done</w:t>
        </w:r>
      </w:ins>
      <w:r>
        <w:rPr>
          <w:rFonts w:eastAsia="Times New Roman"/>
        </w:rPr>
        <w:br/>
        <w:t>Line 78. 2.3. what is a liquid cycle? please explain or be explicit.</w:t>
      </w:r>
      <w:ins w:id="96" w:author="Deborah Neher" w:date="2018-08-18T10:55:00Z">
        <w:r w:rsidR="005B1D81">
          <w:rPr>
            <w:rFonts w:eastAsia="Times New Roman"/>
          </w:rPr>
          <w:t xml:space="preserve"> </w:t>
        </w:r>
      </w:ins>
      <w:ins w:id="97" w:author="Deborah Neher" w:date="2018-08-18T10:54:00Z">
        <w:r w:rsidR="005B1D81">
          <w:rPr>
            <w:rFonts w:eastAsia="Times New Roman"/>
          </w:rPr>
          <w:t xml:space="preserve">Rephrased </w:t>
        </w:r>
      </w:ins>
      <w:ins w:id="98" w:author="Deborah Neher" w:date="2018-08-18T10:55:00Z">
        <w:r w:rsidR="005B1D81">
          <w:rPr>
            <w:rFonts w:eastAsia="Times New Roman"/>
          </w:rPr>
          <w:t>as a slow exhaust setting</w:t>
        </w:r>
      </w:ins>
      <w:r>
        <w:rPr>
          <w:rFonts w:eastAsia="Times New Roman"/>
        </w:rPr>
        <w:br/>
        <w:t>Line 120, delete is.</w:t>
      </w:r>
      <w:ins w:id="99" w:author="Deb Neher" w:date="2018-08-18T23:47:00Z">
        <w:r w:rsidR="00164EA3">
          <w:rPr>
            <w:rFonts w:eastAsia="Times New Roman"/>
          </w:rPr>
          <w:t xml:space="preserve">  Done</w:t>
        </w:r>
      </w:ins>
      <w:r>
        <w:rPr>
          <w:rFonts w:eastAsia="Times New Roman"/>
        </w:rPr>
        <w:br/>
        <w:t>Lines 140-142. this is confusing. separate the stats results from those abbreviations.</w:t>
      </w:r>
      <w:ins w:id="100" w:author="Deb Neher" w:date="2018-08-18T23:47:00Z">
        <w:r w:rsidR="00164EA3">
          <w:rPr>
            <w:rFonts w:eastAsia="Times New Roman"/>
          </w:rPr>
          <w:t xml:space="preserve">  Moved the statistics to the graphs and rearranged the legend.</w:t>
        </w:r>
      </w:ins>
      <w:r>
        <w:rPr>
          <w:rFonts w:eastAsia="Times New Roman"/>
        </w:rPr>
        <w:br/>
        <w:t>Figure 2. what is the error bar for Autoclaved?</w:t>
      </w:r>
      <w:ins w:id="101" w:author="Deb Neher" w:date="2018-08-18T23:48:00Z">
        <w:r w:rsidR="00164EA3">
          <w:rPr>
            <w:rFonts w:eastAsia="Times New Roman"/>
          </w:rPr>
          <w:t xml:space="preserve"> Too small to see</w:t>
        </w:r>
      </w:ins>
      <w:r>
        <w:rPr>
          <w:rFonts w:eastAsia="Times New Roman"/>
        </w:rPr>
        <w:br/>
      </w:r>
      <w:r>
        <w:rPr>
          <w:rFonts w:eastAsia="Times New Roman"/>
        </w:rPr>
        <w:br/>
      </w:r>
      <w:r>
        <w:rPr>
          <w:rFonts w:eastAsia="Times New Roman"/>
          <w:b/>
          <w:bCs/>
        </w:rPr>
        <w:t xml:space="preserve">Reviewer #4: </w:t>
      </w:r>
      <w:r>
        <w:rPr>
          <w:rFonts w:eastAsia="Times New Roman"/>
        </w:rPr>
        <w:br/>
        <w:t>Manuscript Summary:</w:t>
      </w:r>
      <w:r>
        <w:rPr>
          <w:rFonts w:eastAsia="Times New Roman"/>
        </w:rPr>
        <w:br/>
        <w:t>This is a useful assay for studying disease suppression potential of mixed microbial communities in compost.</w:t>
      </w:r>
      <w:r>
        <w:rPr>
          <w:rFonts w:eastAsia="Times New Roman"/>
        </w:rPr>
        <w:br/>
      </w:r>
      <w:r>
        <w:rPr>
          <w:rFonts w:eastAsia="Times New Roman"/>
        </w:rPr>
        <w:br/>
        <w:t>Major Concerns:</w:t>
      </w:r>
      <w:r>
        <w:rPr>
          <w:rFonts w:eastAsia="Times New Roman"/>
        </w:rPr>
        <w:br/>
        <w:t>The introduction is clear and the methods are fairly good as well, but then in the results you talk a lot about different assays (</w:t>
      </w:r>
      <w:proofErr w:type="spellStart"/>
      <w:r>
        <w:rPr>
          <w:rFonts w:eastAsia="Times New Roman"/>
        </w:rPr>
        <w:t>ie</w:t>
      </w:r>
      <w:proofErr w:type="spellEnd"/>
      <w:r>
        <w:rPr>
          <w:rFonts w:eastAsia="Times New Roman"/>
        </w:rPr>
        <w:t xml:space="preserve">. ecoenzymes) that you never explained and never end up showing how the results in your plate assay relate to disease suppression potential in plants (the gold standard for estimating compost disease inhibition potential). </w:t>
      </w:r>
      <w:r w:rsidRPr="005B1D81">
        <w:rPr>
          <w:rFonts w:eastAsia="Times New Roman"/>
        </w:rPr>
        <w:t>I would ask that you delete table 1 (you can still mention those other assays in the discussion if you want, but don't dwell on them), and instead replace it with a direct comparison of plate assay results juxtaposed against plant disease assay results. Some photos of what disease results in the plant assay look like, as well as what plate assay growth inhibition looks like would also be useful.</w:t>
      </w:r>
      <w:ins w:id="102" w:author="Deborah Neher" w:date="2018-08-18T10:46:00Z">
        <w:r w:rsidR="007E0DAC" w:rsidRPr="005B1D81">
          <w:rPr>
            <w:rFonts w:eastAsia="Times New Roman"/>
          </w:rPr>
          <w:t xml:space="preserve">  </w:t>
        </w:r>
      </w:ins>
    </w:p>
    <w:p w:rsidR="005B1D81" w:rsidRDefault="005B1D81" w:rsidP="00770F06">
      <w:pPr>
        <w:rPr>
          <w:ins w:id="103" w:author="Deborah Neher" w:date="2018-08-18T10:51:00Z"/>
          <w:rFonts w:eastAsia="Times New Roman"/>
          <w:color w:val="FF0000"/>
        </w:rPr>
      </w:pPr>
      <w:ins w:id="104" w:author="Deborah Neher" w:date="2018-08-18T10:51:00Z">
        <w:r>
          <w:rPr>
            <w:rFonts w:eastAsia="Times New Roman"/>
          </w:rPr>
          <w:t xml:space="preserve">Deleted Table 1 but let the explanation in the text. </w:t>
        </w:r>
      </w:ins>
      <w:r w:rsidR="00770F06" w:rsidRPr="007E0DAC">
        <w:rPr>
          <w:rFonts w:eastAsia="Times New Roman"/>
        </w:rPr>
        <w:br/>
      </w:r>
      <w:r w:rsidR="00770F06" w:rsidRPr="007E0DAC">
        <w:rPr>
          <w:rFonts w:eastAsia="Times New Roman"/>
        </w:rPr>
        <w:br/>
      </w:r>
      <w:r w:rsidR="00770F06">
        <w:rPr>
          <w:rFonts w:eastAsia="Times New Roman"/>
        </w:rPr>
        <w:t>Minor Concerns:</w:t>
      </w:r>
      <w:r w:rsidR="00770F06">
        <w:rPr>
          <w:rFonts w:eastAsia="Times New Roman"/>
        </w:rPr>
        <w:br/>
        <w:t xml:space="preserve">You missed a few details that might be important. For example, what genotypes of radish should </w:t>
      </w:r>
      <w:r w:rsidR="00770F06">
        <w:rPr>
          <w:rFonts w:eastAsia="Times New Roman"/>
        </w:rPr>
        <w:lastRenderedPageBreak/>
        <w:t xml:space="preserve">one use as bait? What composts did you test and where did you obtain them? What could one use as positive controls to know the technique is properly being conducted? Did you get your R. </w:t>
      </w:r>
      <w:proofErr w:type="spellStart"/>
      <w:r w:rsidR="00770F06" w:rsidRPr="008C79AA">
        <w:rPr>
          <w:rFonts w:eastAsia="Times New Roman"/>
        </w:rPr>
        <w:t>solani</w:t>
      </w:r>
      <w:proofErr w:type="spellEnd"/>
      <w:r w:rsidR="00770F06" w:rsidRPr="008C79AA">
        <w:rPr>
          <w:rFonts w:eastAsia="Times New Roman"/>
        </w:rPr>
        <w:t xml:space="preserve"> from ATCC or did you isolate it yourself? Why is maintaining moist, warm conditions a limitation? Please do a better job of explaining the drawbacks of plant bioassays (maybe just stick to your original explanation that they take too long).</w:t>
      </w:r>
    </w:p>
    <w:p w:rsidR="00770F06" w:rsidRDefault="005B1D81" w:rsidP="00770F06">
      <w:pPr>
        <w:rPr>
          <w:rFonts w:eastAsia="Times New Roman"/>
        </w:rPr>
      </w:pPr>
      <w:ins w:id="105" w:author="Deborah Neher" w:date="2018-08-18T11:03:00Z">
        <w:r>
          <w:rPr>
            <w:rFonts w:eastAsia="Times New Roman"/>
            <w:color w:val="FF0000"/>
          </w:rPr>
          <w:t>Add</w:t>
        </w:r>
      </w:ins>
      <w:ins w:id="106" w:author="Deb Neher" w:date="2018-08-18T23:49:00Z">
        <w:r w:rsidR="00164EA3">
          <w:rPr>
            <w:rFonts w:eastAsia="Times New Roman"/>
            <w:color w:val="FF0000"/>
          </w:rPr>
          <w:t>ed</w:t>
        </w:r>
      </w:ins>
      <w:ins w:id="107" w:author="Deborah Neher" w:date="2018-08-18T11:03:00Z">
        <w:r>
          <w:rPr>
            <w:rFonts w:eastAsia="Times New Roman"/>
            <w:color w:val="FF0000"/>
          </w:rPr>
          <w:t xml:space="preserve"> the Latin name for </w:t>
        </w:r>
        <w:proofErr w:type="gramStart"/>
        <w:r>
          <w:rPr>
            <w:rFonts w:eastAsia="Times New Roman"/>
            <w:color w:val="FF0000"/>
          </w:rPr>
          <w:t>radish, and</w:t>
        </w:r>
        <w:proofErr w:type="gramEnd"/>
        <w:r>
          <w:rPr>
            <w:rFonts w:eastAsia="Times New Roman"/>
            <w:color w:val="FF0000"/>
          </w:rPr>
          <w:t xml:space="preserve"> clarified that the authors isolated their own </w:t>
        </w:r>
        <w:proofErr w:type="spellStart"/>
        <w:r>
          <w:rPr>
            <w:rFonts w:eastAsia="Times New Roman"/>
            <w:color w:val="FF0000"/>
          </w:rPr>
          <w:t>Rhizoctonia</w:t>
        </w:r>
        <w:proofErr w:type="spellEnd"/>
        <w:r>
          <w:rPr>
            <w:rFonts w:eastAsia="Times New Roman"/>
            <w:color w:val="FF0000"/>
          </w:rPr>
          <w:t xml:space="preserve"> </w:t>
        </w:r>
        <w:proofErr w:type="spellStart"/>
        <w:r>
          <w:rPr>
            <w:rFonts w:eastAsia="Times New Roman"/>
            <w:color w:val="FF0000"/>
          </w:rPr>
          <w:t>solani</w:t>
        </w:r>
        <w:proofErr w:type="spellEnd"/>
        <w:r>
          <w:rPr>
            <w:rFonts w:eastAsia="Times New Roman"/>
            <w:color w:val="FF0000"/>
          </w:rPr>
          <w:t xml:space="preserve">. </w:t>
        </w:r>
      </w:ins>
      <w:ins w:id="108" w:author="Deborah Neher" w:date="2018-08-18T10:52:00Z">
        <w:r>
          <w:rPr>
            <w:rFonts w:eastAsia="Times New Roman"/>
            <w:color w:val="FF0000"/>
          </w:rPr>
          <w:t xml:space="preserve"> </w:t>
        </w:r>
      </w:ins>
      <w:r w:rsidR="00770F06" w:rsidRPr="004F74F9">
        <w:rPr>
          <w:rFonts w:eastAsia="Times New Roman"/>
          <w:color w:val="FF0000"/>
        </w:rPr>
        <w:br/>
      </w:r>
      <w:r w:rsidR="00770F06">
        <w:rPr>
          <w:rFonts w:eastAsia="Times New Roman"/>
        </w:rPr>
        <w:br/>
        <w:t>You need to prove or better reference why it would not be reliable as a standalone assay. Please reference: Shehata, Hanan R., et al. "Relevance of in vitro agar based screens to characterize the anti-fungal activities of bacterial endophyte communities." BMC microbiology 16.1 (2016): 8. That paper shows that plate competition assays are reliable as standalone assays, so why shouldn't your assay be as well? Please elaborate.</w:t>
      </w:r>
      <w:bookmarkEnd w:id="1"/>
      <w:ins w:id="109" w:author="Deborah Neher" w:date="2018-08-18T10:49:00Z">
        <w:r w:rsidR="007E0DAC">
          <w:rPr>
            <w:rFonts w:eastAsia="Times New Roman"/>
          </w:rPr>
          <w:t xml:space="preserve"> </w:t>
        </w:r>
      </w:ins>
      <w:ins w:id="110" w:author="Deborah Neher" w:date="2018-08-18T11:14:00Z">
        <w:r w:rsidR="008C79AA">
          <w:rPr>
            <w:rFonts w:eastAsia="Times New Roman"/>
          </w:rPr>
          <w:t>Add</w:t>
        </w:r>
      </w:ins>
      <w:ins w:id="111" w:author="Deb Neher" w:date="2018-08-18T23:49:00Z">
        <w:r w:rsidR="00164EA3">
          <w:rPr>
            <w:rFonts w:eastAsia="Times New Roman"/>
          </w:rPr>
          <w:t>ed</w:t>
        </w:r>
      </w:ins>
      <w:ins w:id="112" w:author="Deborah Neher" w:date="2018-08-18T11:14:00Z">
        <w:r w:rsidR="008C79AA">
          <w:rPr>
            <w:rFonts w:eastAsia="Times New Roman"/>
          </w:rPr>
          <w:t xml:space="preserve"> some explanation in the text to provide more clarification. </w:t>
        </w:r>
      </w:ins>
    </w:p>
    <w:p w:rsidR="00D21084" w:rsidRDefault="00D21084"/>
    <w:sectPr w:rsidR="00D210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b Neher">
    <w15:presenceInfo w15:providerId="None" w15:userId="Deb Neher"/>
  </w15:person>
  <w15:person w15:author="Deborah Neher">
    <w15:presenceInfo w15:providerId="AD" w15:userId="S-1-5-21-1927042371-1281626651-2564270254-50501"/>
  </w15:person>
  <w15:person w15:author="Deborah Neher Weicht">
    <w15:presenceInfo w15:providerId="AD" w15:userId="S-1-5-21-1927042371-1281626651-2564270254-505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F06"/>
    <w:rsid w:val="0003439A"/>
    <w:rsid w:val="00164EA3"/>
    <w:rsid w:val="00167AB2"/>
    <w:rsid w:val="002B7E4F"/>
    <w:rsid w:val="00442ACE"/>
    <w:rsid w:val="00481818"/>
    <w:rsid w:val="004F74F9"/>
    <w:rsid w:val="00532CE7"/>
    <w:rsid w:val="005B1D81"/>
    <w:rsid w:val="00770F06"/>
    <w:rsid w:val="007E0DAC"/>
    <w:rsid w:val="008C79AA"/>
    <w:rsid w:val="00905A2D"/>
    <w:rsid w:val="00D21084"/>
    <w:rsid w:val="00D87685"/>
    <w:rsid w:val="00E05818"/>
    <w:rsid w:val="00EB0E40"/>
    <w:rsid w:val="00F07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81965"/>
  <w15:chartTrackingRefBased/>
  <w15:docId w15:val="{C2FB3E9B-2AF8-4DBA-971A-6CA77C684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0F0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0F06"/>
    <w:rPr>
      <w:color w:val="0000FF"/>
      <w:u w:val="single"/>
    </w:rPr>
  </w:style>
  <w:style w:type="character" w:styleId="Strong">
    <w:name w:val="Strong"/>
    <w:basedOn w:val="DefaultParagraphFont"/>
    <w:uiPriority w:val="22"/>
    <w:qFormat/>
    <w:rsid w:val="00770F06"/>
    <w:rPr>
      <w:b/>
      <w:bCs/>
    </w:rPr>
  </w:style>
  <w:style w:type="paragraph" w:styleId="BalloonText">
    <w:name w:val="Balloon Text"/>
    <w:basedOn w:val="Normal"/>
    <w:link w:val="BalloonTextChar"/>
    <w:uiPriority w:val="99"/>
    <w:semiHidden/>
    <w:unhideWhenUsed/>
    <w:rsid w:val="00F072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2AA"/>
    <w:rPr>
      <w:rFonts w:ascii="Segoe UI" w:hAnsi="Segoe UI" w:cs="Segoe UI"/>
      <w:sz w:val="18"/>
      <w:szCs w:val="18"/>
    </w:rPr>
  </w:style>
  <w:style w:type="character" w:styleId="CommentReference">
    <w:name w:val="annotation reference"/>
    <w:basedOn w:val="DefaultParagraphFont"/>
    <w:uiPriority w:val="99"/>
    <w:semiHidden/>
    <w:unhideWhenUsed/>
    <w:rsid w:val="004F74F9"/>
    <w:rPr>
      <w:sz w:val="16"/>
      <w:szCs w:val="16"/>
    </w:rPr>
  </w:style>
  <w:style w:type="paragraph" w:styleId="CommentText">
    <w:name w:val="annotation text"/>
    <w:basedOn w:val="Normal"/>
    <w:link w:val="CommentTextChar"/>
    <w:uiPriority w:val="99"/>
    <w:semiHidden/>
    <w:unhideWhenUsed/>
    <w:rsid w:val="004F74F9"/>
    <w:rPr>
      <w:sz w:val="20"/>
      <w:szCs w:val="20"/>
    </w:rPr>
  </w:style>
  <w:style w:type="character" w:customStyle="1" w:styleId="CommentTextChar">
    <w:name w:val="Comment Text Char"/>
    <w:basedOn w:val="DefaultParagraphFont"/>
    <w:link w:val="CommentText"/>
    <w:uiPriority w:val="99"/>
    <w:semiHidden/>
    <w:rsid w:val="004F74F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F74F9"/>
    <w:rPr>
      <w:b/>
      <w:bCs/>
    </w:rPr>
  </w:style>
  <w:style w:type="character" w:customStyle="1" w:styleId="CommentSubjectChar">
    <w:name w:val="Comment Subject Char"/>
    <w:basedOn w:val="CommentTextChar"/>
    <w:link w:val="CommentSubject"/>
    <w:uiPriority w:val="99"/>
    <w:semiHidden/>
    <w:rsid w:val="004F74F9"/>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32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vejourna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JOVEjournal"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ove.com/" TargetMode="External"/><Relationship Id="rId11" Type="http://schemas.openxmlformats.org/officeDocument/2006/relationships/fontTable" Target="fontTable.xml"/><Relationship Id="rId5" Type="http://schemas.openxmlformats.org/officeDocument/2006/relationships/hyperlink" Target="http://www.editorialmanager.com/jove" TargetMode="External"/><Relationship Id="rId10" Type="http://schemas.openxmlformats.org/officeDocument/2006/relationships/hyperlink" Target="http://www.jove.com/about" TargetMode="External"/><Relationship Id="rId4" Type="http://schemas.openxmlformats.org/officeDocument/2006/relationships/hyperlink" Target="mailto:tweicht@uvm.edu" TargetMode="External"/><Relationship Id="rId9" Type="http://schemas.openxmlformats.org/officeDocument/2006/relationships/hyperlink" Target="https://www.linkedin.com/company/312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2755</Words>
  <Characters>15704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18423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Neher Weicht</dc:creator>
  <cp:keywords/>
  <dc:description/>
  <cp:lastModifiedBy>Deb Neher</cp:lastModifiedBy>
  <cp:revision>5</cp:revision>
  <dcterms:created xsi:type="dcterms:W3CDTF">2018-08-17T20:44:00Z</dcterms:created>
  <dcterms:modified xsi:type="dcterms:W3CDTF">2018-08-20T17:38:00Z</dcterms:modified>
</cp:coreProperties>
</file>